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9D293" w14:textId="77777777" w:rsidR="00FC10E6" w:rsidRPr="005C54B0" w:rsidRDefault="00FC10E6" w:rsidP="00482908">
      <w:pPr>
        <w:jc w:val="center"/>
        <w:rPr>
          <w:sz w:val="28"/>
        </w:rPr>
      </w:pPr>
      <w:bookmarkStart w:id="0" w:name="_GoBack"/>
      <w:bookmarkEnd w:id="0"/>
      <w:r w:rsidRPr="005C54B0">
        <w:rPr>
          <w:sz w:val="28"/>
        </w:rPr>
        <w:t>Bekendtgørelse om regulering af fiskeri efter muslinger og østers</w:t>
      </w:r>
    </w:p>
    <w:p w14:paraId="0EE033F0" w14:textId="608F32AF" w:rsidR="00FC10E6" w:rsidRDefault="00FC10E6" w:rsidP="00482908">
      <w:pPr>
        <w:jc w:val="both"/>
      </w:pPr>
      <w:r>
        <w:t xml:space="preserve">I medfør af § 10, stk. 1 og 2, § 10 d, stk. 1, § 10 h, § 30, stk. 1, § 32, stk. 1, § 34, stk. 1, § 36, stk. 1, § 37, stk. 1, § 38, stk. 2, § 112, og § 130, stk. 2, i lov om fiskeri og fiskeopdræt (fiskeriloven), jf. lovbekendtgørelse nr. </w:t>
      </w:r>
      <w:del w:id="1" w:author="Martin Chemnitz Mortensen" w:date="2019-04-04T09:49:00Z">
        <w:r w:rsidDel="00482908">
          <w:delText>764 af 19. juni 2017</w:delText>
        </w:r>
      </w:del>
      <w:ins w:id="2" w:author="Martin Chemnitz Mortensen" w:date="2019-04-04T09:49:00Z">
        <w:r w:rsidR="00482908">
          <w:t>261 af 21. marts 2019</w:t>
        </w:r>
      </w:ins>
      <w:r>
        <w:t>, fastsættes:</w:t>
      </w:r>
    </w:p>
    <w:p w14:paraId="74ED41DE" w14:textId="77777777" w:rsidR="00FC10E6" w:rsidRDefault="00FC10E6" w:rsidP="00482908">
      <w:pPr>
        <w:jc w:val="center"/>
      </w:pPr>
      <w:r>
        <w:t>Kapitel 1</w:t>
      </w:r>
    </w:p>
    <w:p w14:paraId="4D04DB55" w14:textId="77777777" w:rsidR="00FC10E6" w:rsidRPr="00FC10E6" w:rsidRDefault="00FC10E6" w:rsidP="00482908">
      <w:pPr>
        <w:jc w:val="center"/>
        <w:rPr>
          <w:i/>
        </w:rPr>
      </w:pPr>
      <w:r w:rsidRPr="00FC10E6">
        <w:rPr>
          <w:i/>
        </w:rPr>
        <w:t>Områder mv.</w:t>
      </w:r>
    </w:p>
    <w:p w14:paraId="4E5F251E" w14:textId="77777777" w:rsidR="00FC10E6" w:rsidRDefault="00FC10E6" w:rsidP="00482908">
      <w:pPr>
        <w:jc w:val="both"/>
      </w:pPr>
      <w:r w:rsidRPr="005C54B0">
        <w:rPr>
          <w:b/>
        </w:rPr>
        <w:t>§ 1.</w:t>
      </w:r>
      <w:r>
        <w:t xml:space="preserve"> Bekendtgørelsen gælder for fiskeri, herunder optagning mv., landing samt transport af muslinger og østers på dansk fiskeriterritorium, bortset fra Vadehavet, der afgrænses som anført i bilag 1. Alle positioner er angivet i WGS 84 Datum.</w:t>
      </w:r>
    </w:p>
    <w:p w14:paraId="331FD68D" w14:textId="77777777" w:rsidR="00FC10E6" w:rsidRDefault="00FC10E6" w:rsidP="00482908">
      <w:pPr>
        <w:jc w:val="both"/>
      </w:pPr>
      <w:r w:rsidRPr="005C54B0">
        <w:rPr>
          <w:b/>
        </w:rPr>
        <w:t>§ 2.</w:t>
      </w:r>
      <w:r>
        <w:t xml:space="preserve"> Fiskeri, herunder optagning mv., efter denne bekendtgørelse må kun ske i områder, der er udlagt som produktionsområder jf. Fødevarestyrelsens Bekendtgørelse om muslinger m.m.</w:t>
      </w:r>
    </w:p>
    <w:p w14:paraId="4FC63692" w14:textId="77777777" w:rsidR="00FC10E6" w:rsidRDefault="00FC10E6" w:rsidP="00482908">
      <w:pPr>
        <w:jc w:val="center"/>
      </w:pPr>
      <w:r>
        <w:t>Kapitel 2</w:t>
      </w:r>
    </w:p>
    <w:p w14:paraId="022866F8" w14:textId="77777777" w:rsidR="00FC10E6" w:rsidRPr="00BF6548" w:rsidRDefault="00FC10E6" w:rsidP="00482908">
      <w:pPr>
        <w:jc w:val="center"/>
        <w:rPr>
          <w:i/>
        </w:rPr>
      </w:pPr>
      <w:r w:rsidRPr="00BF6548">
        <w:rPr>
          <w:i/>
        </w:rPr>
        <w:t>Tilladelser</w:t>
      </w:r>
    </w:p>
    <w:p w14:paraId="6302E918" w14:textId="77777777" w:rsidR="00FC10E6" w:rsidRDefault="00FC10E6" w:rsidP="00482908">
      <w:pPr>
        <w:jc w:val="both"/>
      </w:pPr>
      <w:r w:rsidRPr="005C54B0">
        <w:rPr>
          <w:b/>
        </w:rPr>
        <w:t>§ 3.</w:t>
      </w:r>
      <w:r>
        <w:t xml:space="preserve"> Personer og virksomheder må kun fiske, medbringe og lande muslinger og østers, hvis Fiskeristyrelsen har meddelt tilladelse til det. Tilladelsen knyttes til et bestemt fartøj.</w:t>
      </w:r>
    </w:p>
    <w:p w14:paraId="01B535FC" w14:textId="14AB3B1A" w:rsidR="00FC10E6" w:rsidRDefault="00FC10E6" w:rsidP="00482908">
      <w:pPr>
        <w:jc w:val="both"/>
      </w:pPr>
      <w:r w:rsidRPr="005C54B0">
        <w:rPr>
          <w:i/>
        </w:rPr>
        <w:t>Stk. 2.</w:t>
      </w:r>
      <w:r>
        <w:t xml:space="preserve"> Fiskeristyrelsen kan i tilladelsen fastsætte særlige vilkår for udnyttelse af denne, hvoraf det bl.a. kan fremgå, hvilke mængder indehaveren højst må fiske, medbringe og lande. Herunder kan fastsættes den højeste mængde, det er tilladt at fiske, medbringe og lande pr. dag og pr. uge for hvert fartøj.</w:t>
      </w:r>
    </w:p>
    <w:p w14:paraId="1FE4BD1F" w14:textId="14D28BDA" w:rsidR="00FC10E6" w:rsidRDefault="00FC10E6" w:rsidP="00482908">
      <w:pPr>
        <w:jc w:val="both"/>
      </w:pPr>
      <w:r w:rsidRPr="005C54B0">
        <w:rPr>
          <w:i/>
        </w:rPr>
        <w:t>Stk. 3.</w:t>
      </w:r>
      <w:r>
        <w:t xml:space="preserve"> Tilladelsen skal kunne fremvises.</w:t>
      </w:r>
    </w:p>
    <w:p w14:paraId="25380710" w14:textId="624DCBBA" w:rsidR="00FC10E6" w:rsidRDefault="00FC10E6" w:rsidP="00482908">
      <w:pPr>
        <w:jc w:val="both"/>
      </w:pPr>
      <w:r w:rsidRPr="005C54B0">
        <w:rPr>
          <w:b/>
        </w:rPr>
        <w:t>§ 4.</w:t>
      </w:r>
      <w:r>
        <w:t xml:space="preserve"> Fiskeristyrelsen kan udstede tilladelse til muslinge- og østersfiskeri i det pågældende farvandsområde til ejere af fartøjer, der, i medfør af Bekendtgørelse om tilladelse til fiskeri efter muslinger og østers herunder om overdragelige </w:t>
      </w:r>
      <w:r w:rsidR="00581ADA">
        <w:t>fartøjs</w:t>
      </w:r>
      <w:r>
        <w:t>tilladelsesandele, disponerer over fartøjstilladelsesandele (FTA).</w:t>
      </w:r>
    </w:p>
    <w:p w14:paraId="7173AF26" w14:textId="77777777" w:rsidR="00FC10E6" w:rsidRDefault="00FC10E6" w:rsidP="00482908">
      <w:pPr>
        <w:jc w:val="both"/>
      </w:pPr>
      <w:r w:rsidRPr="005C54B0">
        <w:rPr>
          <w:b/>
        </w:rPr>
        <w:t>§ 5.</w:t>
      </w:r>
      <w:r>
        <w:t xml:space="preserve"> Fiskeristyrelsen kan meddele tilladelse til, at ejere af fartøjer, der i medfør af den i § 4 nævnte bekendtgørelse, er indplaceret som Mindre Aktive Østersfartøjer, driver østersfiskeri med håndholdte redskaber (</w:t>
      </w:r>
      <w:proofErr w:type="spellStart"/>
      <w:r>
        <w:t>brejling</w:t>
      </w:r>
      <w:proofErr w:type="spellEnd"/>
      <w:r>
        <w:t>).</w:t>
      </w:r>
    </w:p>
    <w:p w14:paraId="45032732" w14:textId="77777777" w:rsidR="00FC10E6" w:rsidRDefault="00FC10E6" w:rsidP="00482908">
      <w:pPr>
        <w:jc w:val="center"/>
      </w:pPr>
      <w:r>
        <w:t>Kapitel 3</w:t>
      </w:r>
    </w:p>
    <w:p w14:paraId="25038E65" w14:textId="77777777" w:rsidR="00FC10E6" w:rsidRPr="005C54B0" w:rsidRDefault="00FC10E6" w:rsidP="00482908">
      <w:pPr>
        <w:jc w:val="center"/>
        <w:rPr>
          <w:i/>
        </w:rPr>
      </w:pPr>
      <w:r w:rsidRPr="005C54B0">
        <w:rPr>
          <w:i/>
        </w:rPr>
        <w:t>Udøvelse af fiskerierne</w:t>
      </w:r>
    </w:p>
    <w:p w14:paraId="147A7B61" w14:textId="77777777" w:rsidR="00FC10E6" w:rsidRDefault="00FC10E6" w:rsidP="00482908">
      <w:pPr>
        <w:jc w:val="both"/>
      </w:pPr>
      <w:r w:rsidRPr="009050E8">
        <w:rPr>
          <w:b/>
        </w:rPr>
        <w:t>§ 6</w:t>
      </w:r>
      <w:r>
        <w:t>. Fiskeri er forbudt inden for 4 meters dybdegrænsen.</w:t>
      </w:r>
    </w:p>
    <w:p w14:paraId="39DC050A" w14:textId="77777777" w:rsidR="00FC10E6" w:rsidRDefault="00FC10E6" w:rsidP="00482908">
      <w:pPr>
        <w:jc w:val="both"/>
      </w:pPr>
      <w:r w:rsidRPr="009050E8">
        <w:rPr>
          <w:i/>
        </w:rPr>
        <w:t>Stk. 2.</w:t>
      </w:r>
      <w:r>
        <w:t xml:space="preserve"> Uanset stk. 1 er fiskeri efter muslinger og østers tilladt i alle produktionsområder i Limfjorden ind til 3 meters dybdegrænsen (fastsat til midtlinjen mellem 4 m og 2 m dybdekurven), bortset fra områderne 17, 18, 19, 20, 21 og 22, hvor fiskeri er tilladt ind til 2 meters dybdekurven.</w:t>
      </w:r>
    </w:p>
    <w:p w14:paraId="48BA3171" w14:textId="77777777" w:rsidR="00FC10E6" w:rsidRDefault="00FC10E6" w:rsidP="00482908">
      <w:pPr>
        <w:jc w:val="both"/>
      </w:pPr>
      <w:r w:rsidRPr="009050E8">
        <w:rPr>
          <w:i/>
        </w:rPr>
        <w:lastRenderedPageBreak/>
        <w:t>Stk. 3.</w:t>
      </w:r>
      <w:r>
        <w:t xml:space="preserve"> Fiskeri efter § 5 (</w:t>
      </w:r>
      <w:proofErr w:type="spellStart"/>
      <w:r>
        <w:t>brejling</w:t>
      </w:r>
      <w:proofErr w:type="spellEnd"/>
      <w:r>
        <w:t>) kan udøves inden for de i stk. 2 anførte dybdekurver, dog er fiskeri efter § 5 forbudt i produktionsområde 23 og 24.</w:t>
      </w:r>
    </w:p>
    <w:p w14:paraId="2A07899A" w14:textId="2FD08E9E" w:rsidR="00FC10E6" w:rsidRDefault="00FC10E6" w:rsidP="00482908">
      <w:pPr>
        <w:jc w:val="both"/>
      </w:pPr>
      <w:r w:rsidRPr="009050E8">
        <w:rPr>
          <w:i/>
        </w:rPr>
        <w:t>Stk. 4.</w:t>
      </w:r>
      <w:r>
        <w:t xml:space="preserve"> Hvis den observerede eller potentielle dybdegrænse for ålegræs ændres i henhold til vandplanerne, vil Fiskeristyrelsen justere den tilladte dybdegrænse i de udstedte fiskeritilladelser, således at ålegræssets udbredelse ikke påvirkes.</w:t>
      </w:r>
    </w:p>
    <w:p w14:paraId="0DF35FA2" w14:textId="5B3CEF54" w:rsidR="00324EBD" w:rsidRDefault="002E6E6A" w:rsidP="00482908">
      <w:pPr>
        <w:jc w:val="both"/>
      </w:pPr>
      <w:r>
        <w:rPr>
          <w:b/>
        </w:rPr>
        <w:t xml:space="preserve">§ 7. </w:t>
      </w:r>
      <w:r>
        <w:t xml:space="preserve">Fiskeri af muslinger og østers er forbudt </w:t>
      </w:r>
      <w:r w:rsidR="00324EBD">
        <w:t>inden for</w:t>
      </w:r>
      <w:r>
        <w:t xml:space="preserve"> </w:t>
      </w:r>
      <w:r w:rsidR="00324EBD">
        <w:t xml:space="preserve">en afstand på 300 meter til Natura 2000 områder. </w:t>
      </w:r>
    </w:p>
    <w:p w14:paraId="6A1FA6F8" w14:textId="77777777" w:rsidR="00482908" w:rsidRDefault="00324EBD" w:rsidP="00482908">
      <w:pPr>
        <w:jc w:val="both"/>
        <w:rPr>
          <w:ins w:id="3" w:author="Martin Chemnitz Mortensen" w:date="2019-04-04T09:49:00Z"/>
          <w:i/>
        </w:rPr>
      </w:pPr>
      <w:r>
        <w:rPr>
          <w:i/>
        </w:rPr>
        <w:t xml:space="preserve">Stk. 2. </w:t>
      </w:r>
      <w:r w:rsidRPr="00482908">
        <w:t>Uanset stk. 1, kan fiskeri tillades</w:t>
      </w:r>
      <w:r w:rsidR="006E0B93" w:rsidRPr="00482908">
        <w:t>,</w:t>
      </w:r>
      <w:r w:rsidRPr="00482908">
        <w:t xml:space="preserve"> såfremt</w:t>
      </w:r>
      <w:r w:rsidR="005B6B22" w:rsidRPr="00482908">
        <w:t xml:space="preserve"> der på baggrund af en miljøkonsekvensvurdering er givet tilladelse til fiskeri af Fiskeristyrelsen.  </w:t>
      </w:r>
    </w:p>
    <w:p w14:paraId="7E36B2B5" w14:textId="189A14E0" w:rsidR="00FC10E6" w:rsidRDefault="00FC10E6" w:rsidP="00482908">
      <w:pPr>
        <w:jc w:val="both"/>
      </w:pPr>
      <w:r w:rsidRPr="009050E8">
        <w:rPr>
          <w:b/>
        </w:rPr>
        <w:t xml:space="preserve">§ </w:t>
      </w:r>
      <w:r w:rsidR="00F42530">
        <w:rPr>
          <w:b/>
        </w:rPr>
        <w:t>8</w:t>
      </w:r>
      <w:r w:rsidRPr="009050E8">
        <w:rPr>
          <w:b/>
        </w:rPr>
        <w:t>.</w:t>
      </w:r>
      <w:r>
        <w:t xml:space="preserve"> Fiskeri af muslinger og østers må kun foregå fra 1 time før solopgang til solnedgang.</w:t>
      </w:r>
    </w:p>
    <w:p w14:paraId="1372BAD3" w14:textId="77777777" w:rsidR="00FC10E6" w:rsidRDefault="00FC10E6" w:rsidP="00482908">
      <w:pPr>
        <w:jc w:val="both"/>
      </w:pPr>
      <w:r w:rsidRPr="009050E8">
        <w:rPr>
          <w:i/>
        </w:rPr>
        <w:t>Stk. 2.</w:t>
      </w:r>
      <w:r>
        <w:t xml:space="preserve"> Uanset stk. 1, kan fiskeriet altid foregå fra kl. 06.00-18:00.</w:t>
      </w:r>
    </w:p>
    <w:p w14:paraId="3375E7E0" w14:textId="69F7D9FC" w:rsidR="00FC10E6" w:rsidRDefault="00FC10E6" w:rsidP="00482908">
      <w:pPr>
        <w:jc w:val="both"/>
      </w:pPr>
      <w:r w:rsidRPr="009050E8">
        <w:rPr>
          <w:i/>
        </w:rPr>
        <w:t>Stk. 3.</w:t>
      </w:r>
      <w:r>
        <w:t xml:space="preserve"> Fiskeristyrelsen kan meddele regler om stop for fiskeri og ændring af vilkår for fiskeriets udøvelse. Meddelelser udsendes i overensstemmelse med bilag 6 i den til enhver tid gældende Bekendtgørelse om regulering af fiskeriet.</w:t>
      </w:r>
    </w:p>
    <w:p w14:paraId="4D4D5131" w14:textId="64728E42" w:rsidR="00FC10E6" w:rsidRDefault="00FC10E6" w:rsidP="00482908">
      <w:pPr>
        <w:jc w:val="both"/>
      </w:pPr>
      <w:r w:rsidRPr="009050E8">
        <w:rPr>
          <w:b/>
        </w:rPr>
        <w:t xml:space="preserve">§ </w:t>
      </w:r>
      <w:r w:rsidR="00F42530">
        <w:rPr>
          <w:b/>
        </w:rPr>
        <w:t>9</w:t>
      </w:r>
      <w:r w:rsidRPr="009050E8">
        <w:rPr>
          <w:b/>
        </w:rPr>
        <w:t>.</w:t>
      </w:r>
      <w:r>
        <w:t xml:space="preserve"> Fiskeri er forbudt i områder hvor der er givet tilladelse til kulturbankeproduktion i henhold til Bekendtgørelse om kulturbankeproduktion af muslinger og østers.</w:t>
      </w:r>
    </w:p>
    <w:p w14:paraId="2A30B652" w14:textId="6592F25C" w:rsidR="00362163" w:rsidRPr="0022394D" w:rsidRDefault="00F42530" w:rsidP="00482908">
      <w:pPr>
        <w:jc w:val="both"/>
      </w:pPr>
      <w:r>
        <w:rPr>
          <w:b/>
        </w:rPr>
        <w:t>§ 10</w:t>
      </w:r>
      <w:r w:rsidR="00362163" w:rsidRPr="00362163">
        <w:rPr>
          <w:b/>
        </w:rPr>
        <w:t xml:space="preserve">. </w:t>
      </w:r>
      <w:r>
        <w:t>Uanset §§ 6-9</w:t>
      </w:r>
      <w:r w:rsidR="00E760AB">
        <w:t xml:space="preserve"> </w:t>
      </w:r>
      <w:r w:rsidR="00862E91">
        <w:t>er fiskeri med bundgående</w:t>
      </w:r>
      <w:r w:rsidR="00E760AB">
        <w:t xml:space="preserve"> redskaber forbudt i følgende områder, som nærmere angivet i bilag </w:t>
      </w:r>
      <w:r w:rsidR="00EF2018">
        <w:t>2</w:t>
      </w:r>
      <w:r w:rsidR="00E760AB">
        <w:t xml:space="preserve">: </w:t>
      </w:r>
    </w:p>
    <w:p w14:paraId="645C50E9" w14:textId="77777777" w:rsidR="00DD0B2E" w:rsidRDefault="00DD0B2E" w:rsidP="00482908">
      <w:pPr>
        <w:pStyle w:val="Listeafsnit"/>
        <w:numPr>
          <w:ilvl w:val="0"/>
          <w:numId w:val="1"/>
        </w:numPr>
        <w:jc w:val="both"/>
      </w:pPr>
      <w:r>
        <w:t xml:space="preserve">Ebbeløkke Rev ved Sjællands Odde. </w:t>
      </w:r>
    </w:p>
    <w:p w14:paraId="4498EBB6" w14:textId="77777777" w:rsidR="00DD0B2E" w:rsidRDefault="00DD0B2E" w:rsidP="00482908">
      <w:pPr>
        <w:pStyle w:val="Listeafsnit"/>
        <w:numPr>
          <w:ilvl w:val="0"/>
          <w:numId w:val="1"/>
        </w:numPr>
        <w:jc w:val="both"/>
      </w:pPr>
      <w:r>
        <w:t>Ebeltoft Vig.</w:t>
      </w:r>
    </w:p>
    <w:p w14:paraId="047B2858" w14:textId="3B0C8FC3" w:rsidR="00DD0B2E" w:rsidRDefault="00DD0B2E" w:rsidP="00482908">
      <w:pPr>
        <w:pStyle w:val="Listeafsnit"/>
        <w:numPr>
          <w:ilvl w:val="0"/>
          <w:numId w:val="1"/>
        </w:numPr>
        <w:jc w:val="both"/>
      </w:pPr>
      <w:r>
        <w:t>Farvandet mellem Falster, Sjælland og Møn.</w:t>
      </w:r>
    </w:p>
    <w:p w14:paraId="03C760E2" w14:textId="77777777" w:rsidR="00DD0B2E" w:rsidRDefault="00DD0B2E" w:rsidP="00482908">
      <w:pPr>
        <w:pStyle w:val="Listeafsnit"/>
        <w:numPr>
          <w:ilvl w:val="0"/>
          <w:numId w:val="1"/>
        </w:numPr>
        <w:jc w:val="both"/>
      </w:pPr>
      <w:r>
        <w:t>Fåborg Fjord.</w:t>
      </w:r>
    </w:p>
    <w:p w14:paraId="2F00C0CD" w14:textId="77777777" w:rsidR="00DD0B2E" w:rsidRDefault="00DD0B2E" w:rsidP="00482908">
      <w:pPr>
        <w:pStyle w:val="Listeafsnit"/>
        <w:numPr>
          <w:ilvl w:val="0"/>
          <w:numId w:val="1"/>
        </w:numPr>
        <w:jc w:val="both"/>
      </w:pPr>
      <w:r>
        <w:t>Helnæs Bugt og Maden på Helnæs.</w:t>
      </w:r>
    </w:p>
    <w:p w14:paraId="4AF1383C" w14:textId="6BF40706" w:rsidR="00DD0B2E" w:rsidRDefault="00DD0B2E" w:rsidP="00482908">
      <w:pPr>
        <w:pStyle w:val="Listeafsnit"/>
        <w:numPr>
          <w:ilvl w:val="0"/>
          <w:numId w:val="1"/>
        </w:numPr>
        <w:jc w:val="both"/>
      </w:pPr>
      <w:r>
        <w:t>Jammerlands Bugt og Musholm Bugt.</w:t>
      </w:r>
    </w:p>
    <w:p w14:paraId="230745BE" w14:textId="0BBE738F" w:rsidR="00DD0B2E" w:rsidRDefault="00DD0B2E" w:rsidP="00482908">
      <w:pPr>
        <w:pStyle w:val="Listeafsnit"/>
        <w:numPr>
          <w:ilvl w:val="0"/>
          <w:numId w:val="1"/>
        </w:numPr>
        <w:jc w:val="both"/>
      </w:pPr>
      <w:r>
        <w:t>Kalø Vig.</w:t>
      </w:r>
    </w:p>
    <w:p w14:paraId="690B4BBC" w14:textId="3F45421E" w:rsidR="00DD0B2E" w:rsidRDefault="00DD0B2E" w:rsidP="00482908">
      <w:pPr>
        <w:pStyle w:val="Listeafsnit"/>
        <w:numPr>
          <w:ilvl w:val="0"/>
          <w:numId w:val="1"/>
        </w:numPr>
        <w:jc w:val="both"/>
      </w:pPr>
      <w:r>
        <w:t>Kalundborg Fjord og Røsnæs.</w:t>
      </w:r>
    </w:p>
    <w:p w14:paraId="71655099" w14:textId="1459B938" w:rsidR="00DD0B2E" w:rsidRDefault="007924BC" w:rsidP="00482908">
      <w:pPr>
        <w:pStyle w:val="Listeafsnit"/>
        <w:numPr>
          <w:ilvl w:val="0"/>
          <w:numId w:val="1"/>
        </w:numPr>
        <w:jc w:val="both"/>
      </w:pPr>
      <w:r>
        <w:t xml:space="preserve"> </w:t>
      </w:r>
      <w:r w:rsidR="00DD0B2E">
        <w:t>Karrebæksminde Bugt, Karrebæk Fjord og Knudshoved Odde.</w:t>
      </w:r>
    </w:p>
    <w:p w14:paraId="56D1ED99" w14:textId="77777777" w:rsidR="00DD0B2E" w:rsidRDefault="00DD0B2E" w:rsidP="00482908">
      <w:pPr>
        <w:pStyle w:val="Listeafsnit"/>
        <w:numPr>
          <w:ilvl w:val="0"/>
          <w:numId w:val="1"/>
        </w:numPr>
        <w:jc w:val="both"/>
      </w:pPr>
      <w:r>
        <w:t xml:space="preserve"> Kobberhage kystarealer ved Hjelm Dyb.</w:t>
      </w:r>
    </w:p>
    <w:p w14:paraId="4E94F5B3" w14:textId="77777777" w:rsidR="00DD0B2E" w:rsidRDefault="00DD0B2E" w:rsidP="00482908">
      <w:pPr>
        <w:pStyle w:val="Listeafsnit"/>
        <w:numPr>
          <w:ilvl w:val="0"/>
          <w:numId w:val="1"/>
        </w:numPr>
        <w:jc w:val="both"/>
      </w:pPr>
      <w:r>
        <w:t xml:space="preserve"> Lillebælt.</w:t>
      </w:r>
    </w:p>
    <w:p w14:paraId="43A2BC2E" w14:textId="77777777" w:rsidR="00DD0B2E" w:rsidRDefault="00DD0B2E" w:rsidP="00482908">
      <w:pPr>
        <w:pStyle w:val="Listeafsnit"/>
        <w:numPr>
          <w:ilvl w:val="0"/>
          <w:numId w:val="1"/>
        </w:numPr>
        <w:jc w:val="both"/>
      </w:pPr>
      <w:r>
        <w:t xml:space="preserve"> Møns østkyst.</w:t>
      </w:r>
    </w:p>
    <w:p w14:paraId="5519F69E" w14:textId="77777777" w:rsidR="00DD0B2E" w:rsidRDefault="00DD0B2E" w:rsidP="00482908">
      <w:pPr>
        <w:pStyle w:val="Listeafsnit"/>
        <w:numPr>
          <w:ilvl w:val="0"/>
          <w:numId w:val="1"/>
        </w:numPr>
        <w:jc w:val="both"/>
      </w:pPr>
      <w:r>
        <w:t xml:space="preserve"> Nakskov Fjord.</w:t>
      </w:r>
    </w:p>
    <w:p w14:paraId="6016F74B" w14:textId="77777777" w:rsidR="00DD0B2E" w:rsidRDefault="00DD0B2E" w:rsidP="00482908">
      <w:pPr>
        <w:pStyle w:val="Listeafsnit"/>
        <w:numPr>
          <w:ilvl w:val="0"/>
          <w:numId w:val="1"/>
        </w:numPr>
        <w:jc w:val="both"/>
      </w:pPr>
      <w:r>
        <w:t xml:space="preserve"> Nordlige del af sønderjyske vande.</w:t>
      </w:r>
    </w:p>
    <w:p w14:paraId="6C19E7A9" w14:textId="77777777" w:rsidR="00DD0B2E" w:rsidRDefault="00DD0B2E" w:rsidP="00482908">
      <w:pPr>
        <w:pStyle w:val="Listeafsnit"/>
        <w:numPr>
          <w:ilvl w:val="0"/>
          <w:numId w:val="1"/>
        </w:numPr>
        <w:jc w:val="both"/>
      </w:pPr>
      <w:r>
        <w:t xml:space="preserve"> Nyborg Fjord.</w:t>
      </w:r>
    </w:p>
    <w:p w14:paraId="01D5DED0" w14:textId="289A01F9" w:rsidR="00DD0B2E" w:rsidRDefault="006F7017" w:rsidP="00482908">
      <w:pPr>
        <w:pStyle w:val="Listeafsnit"/>
        <w:numPr>
          <w:ilvl w:val="0"/>
          <w:numId w:val="1"/>
        </w:numPr>
        <w:jc w:val="both"/>
      </w:pPr>
      <w:r>
        <w:t xml:space="preserve"> </w:t>
      </w:r>
      <w:r w:rsidR="00DD0B2E">
        <w:t>Omø og Agersø Sunde.</w:t>
      </w:r>
    </w:p>
    <w:p w14:paraId="04D1802C" w14:textId="77777777" w:rsidR="00DD0B2E" w:rsidRDefault="00DD0B2E" w:rsidP="00482908">
      <w:pPr>
        <w:pStyle w:val="Listeafsnit"/>
        <w:numPr>
          <w:ilvl w:val="0"/>
          <w:numId w:val="1"/>
        </w:numPr>
        <w:jc w:val="both"/>
      </w:pPr>
      <w:r>
        <w:t xml:space="preserve"> Roskilde Fjord.</w:t>
      </w:r>
    </w:p>
    <w:p w14:paraId="742ECAB6" w14:textId="77777777" w:rsidR="00DD0B2E" w:rsidRDefault="00DD0B2E" w:rsidP="00482908">
      <w:pPr>
        <w:pStyle w:val="Listeafsnit"/>
        <w:numPr>
          <w:ilvl w:val="0"/>
          <w:numId w:val="1"/>
        </w:numPr>
        <w:jc w:val="both"/>
      </w:pPr>
      <w:r>
        <w:t xml:space="preserve"> Samsø.</w:t>
      </w:r>
    </w:p>
    <w:p w14:paraId="422397D3" w14:textId="77777777" w:rsidR="00DD0B2E" w:rsidRDefault="00DD0B2E" w:rsidP="00482908">
      <w:pPr>
        <w:pStyle w:val="Listeafsnit"/>
        <w:numPr>
          <w:ilvl w:val="0"/>
          <w:numId w:val="1"/>
        </w:numPr>
        <w:jc w:val="both"/>
      </w:pPr>
      <w:r>
        <w:t xml:space="preserve"> Sejerø Bugt og Saltbæk Vig.</w:t>
      </w:r>
    </w:p>
    <w:p w14:paraId="6A8463F9" w14:textId="58E95765" w:rsidR="00DD0B2E" w:rsidRDefault="00DD0B2E" w:rsidP="00482908">
      <w:pPr>
        <w:pStyle w:val="Listeafsnit"/>
        <w:numPr>
          <w:ilvl w:val="0"/>
          <w:numId w:val="1"/>
        </w:numPr>
        <w:jc w:val="both"/>
      </w:pPr>
      <w:r>
        <w:t xml:space="preserve"> Sydfynske Øhav.</w:t>
      </w:r>
    </w:p>
    <w:p w14:paraId="0ACA9343" w14:textId="098F5AE4" w:rsidR="00DD0B2E" w:rsidRDefault="00DD0B2E" w:rsidP="00482908">
      <w:pPr>
        <w:pStyle w:val="Listeafsnit"/>
        <w:numPr>
          <w:ilvl w:val="0"/>
          <w:numId w:val="1"/>
        </w:numPr>
        <w:jc w:val="both"/>
      </w:pPr>
      <w:r>
        <w:t xml:space="preserve"> Sydlige del af de sønderjyske vande.</w:t>
      </w:r>
    </w:p>
    <w:p w14:paraId="73FC3DFE" w14:textId="77777777" w:rsidR="00DD0B2E" w:rsidRDefault="00DD0B2E" w:rsidP="00482908">
      <w:pPr>
        <w:pStyle w:val="Listeafsnit"/>
        <w:numPr>
          <w:ilvl w:val="0"/>
          <w:numId w:val="1"/>
        </w:numPr>
        <w:jc w:val="both"/>
      </w:pPr>
      <w:r>
        <w:t xml:space="preserve"> Øresund.</w:t>
      </w:r>
    </w:p>
    <w:p w14:paraId="2EE320C0" w14:textId="020B3351" w:rsidR="00DD0B2E" w:rsidRDefault="00B64B5D" w:rsidP="00482908">
      <w:pPr>
        <w:pStyle w:val="Listeafsnit"/>
        <w:numPr>
          <w:ilvl w:val="0"/>
          <w:numId w:val="1"/>
        </w:numPr>
        <w:jc w:val="both"/>
      </w:pPr>
      <w:r>
        <w:t xml:space="preserve"> </w:t>
      </w:r>
      <w:r w:rsidR="00DD0B2E">
        <w:t>Ås og Sandbjerg Vige.</w:t>
      </w:r>
    </w:p>
    <w:p w14:paraId="6F658458" w14:textId="58B3BA9E" w:rsidR="00B64B5D" w:rsidRDefault="00B64B5D" w:rsidP="00482908">
      <w:pPr>
        <w:pStyle w:val="Listeafsnit"/>
        <w:numPr>
          <w:ilvl w:val="0"/>
          <w:numId w:val="1"/>
        </w:numPr>
        <w:jc w:val="both"/>
      </w:pPr>
      <w:r>
        <w:lastRenderedPageBreak/>
        <w:t xml:space="preserve"> Begtrup Vig og kystområder ved Helgenæs.</w:t>
      </w:r>
    </w:p>
    <w:p w14:paraId="230A7CEF" w14:textId="1E4D3C98" w:rsidR="00FC10E6" w:rsidRDefault="00FC10E6" w:rsidP="00482908">
      <w:pPr>
        <w:jc w:val="both"/>
      </w:pPr>
      <w:r w:rsidRPr="009050E8">
        <w:rPr>
          <w:b/>
        </w:rPr>
        <w:t xml:space="preserve">§ </w:t>
      </w:r>
      <w:r w:rsidR="00F42530">
        <w:rPr>
          <w:b/>
        </w:rPr>
        <w:t>11</w:t>
      </w:r>
      <w:r w:rsidRPr="009050E8">
        <w:rPr>
          <w:b/>
        </w:rPr>
        <w:t>.</w:t>
      </w:r>
      <w:r>
        <w:t xml:space="preserve"> </w:t>
      </w:r>
      <w:r w:rsidR="001F7B2B">
        <w:t>Fiskeristyrelsen kan, på baggrund af de miljømæssige forhold, helt eller delvist åbne eller lukke områder for muslinge- og/eller østersfiskeri.</w:t>
      </w:r>
    </w:p>
    <w:p w14:paraId="6467AA26" w14:textId="375252EF" w:rsidR="00FC10E6" w:rsidRDefault="00FC10E6" w:rsidP="00482908">
      <w:pPr>
        <w:jc w:val="both"/>
      </w:pPr>
      <w:r w:rsidRPr="009050E8">
        <w:rPr>
          <w:b/>
        </w:rPr>
        <w:t>§ 1</w:t>
      </w:r>
      <w:r w:rsidR="00F42530">
        <w:rPr>
          <w:b/>
        </w:rPr>
        <w:t>2</w:t>
      </w:r>
      <w:r w:rsidRPr="009050E8">
        <w:rPr>
          <w:b/>
        </w:rPr>
        <w:t>.</w:t>
      </w:r>
      <w:r>
        <w:t xml:space="preserve"> Europæiske østers skal landes samme dag, som de er fisket. Det er ikke tilladt at deponere fangede europæiske østers i vandsøjlen eller andre steder inden landing.</w:t>
      </w:r>
    </w:p>
    <w:p w14:paraId="77F75F06" w14:textId="6C445AF6" w:rsidR="00FC10E6" w:rsidRDefault="00FC10E6">
      <w:pPr>
        <w:jc w:val="both"/>
      </w:pPr>
      <w:r w:rsidRPr="009050E8">
        <w:rPr>
          <w:b/>
        </w:rPr>
        <w:t>§ 1</w:t>
      </w:r>
      <w:r w:rsidR="00F42530">
        <w:rPr>
          <w:b/>
        </w:rPr>
        <w:t>3</w:t>
      </w:r>
      <w:r w:rsidRPr="009050E8">
        <w:rPr>
          <w:b/>
        </w:rPr>
        <w:t>.</w:t>
      </w:r>
      <w:r>
        <w:t xml:space="preserve"> Såfremt der i forskrifter og vedtægter, udstedt i henhold til fiskerilovgivningen eller Det Europæiske Fællesskabs forordninger eller beslutninger, er fastsat særlige regler for visse områder om fx anvendelse af fiskeredskabstyper og fiskerfartøjers størrelse, herunder tonnage og maskinkraft, omfatter sådanne regler også fiskeri efter denne bekendtgørelse.</w:t>
      </w:r>
    </w:p>
    <w:p w14:paraId="6805669C" w14:textId="15627BCB" w:rsidR="00FC10E6" w:rsidRDefault="00FC10E6" w:rsidP="00482908">
      <w:pPr>
        <w:jc w:val="both"/>
      </w:pPr>
      <w:r w:rsidRPr="009050E8">
        <w:rPr>
          <w:b/>
        </w:rPr>
        <w:t>§ 1</w:t>
      </w:r>
      <w:r w:rsidR="00F42530">
        <w:rPr>
          <w:b/>
        </w:rPr>
        <w:t>4</w:t>
      </w:r>
      <w:r w:rsidRPr="009050E8">
        <w:rPr>
          <w:b/>
        </w:rPr>
        <w:t>.</w:t>
      </w:r>
      <w:r>
        <w:t xml:space="preserve"> Fartøjer, der har en tilladelse udsted efter §§ 3 og 4, skal være monteret med udstyr til elektronisk registrering af data om fartøjets fiskeriaktiviteter. Udstyret skal kunne opsamle, lagre og afsende oplysninger om fartøjets position, tid, kurs, fart samt af sensor data, herunder rotation på spil/tromler.</w:t>
      </w:r>
    </w:p>
    <w:p w14:paraId="323E4B36" w14:textId="77777777" w:rsidR="00FC10E6" w:rsidRDefault="00FC10E6" w:rsidP="00482908">
      <w:pPr>
        <w:jc w:val="both"/>
      </w:pPr>
      <w:r w:rsidRPr="009050E8">
        <w:rPr>
          <w:i/>
        </w:rPr>
        <w:t>Stk. 2.</w:t>
      </w:r>
      <w:r>
        <w:t xml:space="preserve"> Enhver form for udstyr, her under spil/tromle, der anvendes til udsætning af redskaber, skal være forsynet med en sensor, der registrerer, når udstyret anvendes.</w:t>
      </w:r>
    </w:p>
    <w:p w14:paraId="1AD8169C" w14:textId="77777777" w:rsidR="00FC10E6" w:rsidRDefault="00FC10E6" w:rsidP="00482908">
      <w:pPr>
        <w:jc w:val="both"/>
      </w:pPr>
      <w:r w:rsidRPr="009050E8">
        <w:rPr>
          <w:i/>
        </w:rPr>
        <w:t>Stk. 3.</w:t>
      </w:r>
      <w:r>
        <w:t xml:space="preserve"> Det i stk. 1 nævnte udstyr skal hvert 10. sekund indsamle de i stk. 1 beskrevne data.</w:t>
      </w:r>
    </w:p>
    <w:p w14:paraId="6EE816CA" w14:textId="77777777" w:rsidR="00FC10E6" w:rsidRDefault="00FC10E6" w:rsidP="00482908">
      <w:pPr>
        <w:jc w:val="both"/>
      </w:pPr>
      <w:r w:rsidRPr="009050E8">
        <w:rPr>
          <w:i/>
        </w:rPr>
        <w:t>Stk. 4.</w:t>
      </w:r>
      <w:r>
        <w:t xml:space="preserve"> De i stk. 1 nævnte data skal 1 gang i døgnet sendes elektronisk til Fiskeristyrelsens web-service (WSDL) ”NES MUSSELS WS” i de dataformater, som fremgår af Fiskeristyrelsens hjemmeside: www.fiskeristyrelsen.dk.</w:t>
      </w:r>
    </w:p>
    <w:p w14:paraId="58BF4575" w14:textId="77777777" w:rsidR="00FC10E6" w:rsidRDefault="00FC10E6" w:rsidP="00482908">
      <w:pPr>
        <w:jc w:val="both"/>
      </w:pPr>
      <w:r w:rsidRPr="009050E8">
        <w:rPr>
          <w:i/>
        </w:rPr>
        <w:t>Stk. 5.</w:t>
      </w:r>
      <w:r>
        <w:t xml:space="preserve"> Et fartøj må ikke forlade havn, hvis det i stk. 1 nævnte udstyr ikke fungerer.</w:t>
      </w:r>
    </w:p>
    <w:p w14:paraId="3CD87FEE" w14:textId="77777777" w:rsidR="00FC10E6" w:rsidRDefault="00FC10E6" w:rsidP="00482908">
      <w:pPr>
        <w:jc w:val="both"/>
      </w:pPr>
      <w:r w:rsidRPr="009050E8">
        <w:rPr>
          <w:i/>
        </w:rPr>
        <w:t>Stk. 6.</w:t>
      </w:r>
      <w:r>
        <w:t xml:space="preserve"> Hvis fartøjsføreren under fiskeri konstaterer, at det i stk. 1 nævnte udstyr ikke fungerer, skal den pågældende sørge for:</w:t>
      </w:r>
    </w:p>
    <w:p w14:paraId="58B0B2EA" w14:textId="6D29FA17" w:rsidR="00FC10E6" w:rsidRDefault="00FC10E6" w:rsidP="00482908">
      <w:pPr>
        <w:pStyle w:val="Listeafsnit"/>
        <w:numPr>
          <w:ilvl w:val="0"/>
          <w:numId w:val="3"/>
        </w:numPr>
        <w:jc w:val="both"/>
      </w:pPr>
      <w:r>
        <w:t xml:space="preserve">at Fiskeristyrelsens </w:t>
      </w:r>
      <w:proofErr w:type="spellStart"/>
      <w:r>
        <w:t>FiskeriMoniteringsCenter</w:t>
      </w:r>
      <w:proofErr w:type="spellEnd"/>
      <w:r>
        <w:t xml:space="preserve"> straks kontaktes på</w:t>
      </w:r>
      <w:r w:rsidR="009050E8">
        <w:t xml:space="preserve"> tlf. 72 18 56 09 eller e-mail: </w:t>
      </w:r>
      <w:r>
        <w:t>FMC@fiskeristyrelsen.dk og meddele, at der er funktionsfejl på udstyret,</w:t>
      </w:r>
    </w:p>
    <w:p w14:paraId="0DCC929A" w14:textId="78DAE0DE" w:rsidR="00FC10E6" w:rsidRDefault="00FC10E6" w:rsidP="00482908">
      <w:pPr>
        <w:pStyle w:val="Listeafsnit"/>
        <w:numPr>
          <w:ilvl w:val="0"/>
          <w:numId w:val="3"/>
        </w:numPr>
        <w:jc w:val="both"/>
      </w:pPr>
      <w:r>
        <w:t>at fiskeriet straks indstilles,</w:t>
      </w:r>
    </w:p>
    <w:p w14:paraId="7C20DE61" w14:textId="18681BDA" w:rsidR="00FC10E6" w:rsidRDefault="00FC10E6" w:rsidP="00482908">
      <w:pPr>
        <w:pStyle w:val="Listeafsnit"/>
        <w:numPr>
          <w:ilvl w:val="0"/>
          <w:numId w:val="3"/>
        </w:numPr>
        <w:jc w:val="both"/>
      </w:pPr>
      <w:r>
        <w:t>at alle redskaber straks tages om bord og</w:t>
      </w:r>
    </w:p>
    <w:p w14:paraId="14003789" w14:textId="59157143" w:rsidR="00FC10E6" w:rsidRDefault="00FC10E6" w:rsidP="00482908">
      <w:pPr>
        <w:pStyle w:val="Listeafsnit"/>
        <w:numPr>
          <w:ilvl w:val="0"/>
          <w:numId w:val="3"/>
        </w:numPr>
        <w:jc w:val="both"/>
      </w:pPr>
      <w:r>
        <w:t>at fartøjet sejles i havn.</w:t>
      </w:r>
    </w:p>
    <w:p w14:paraId="675F45D4" w14:textId="77777777" w:rsidR="00FC10E6" w:rsidRDefault="00FC10E6" w:rsidP="00482908">
      <w:pPr>
        <w:jc w:val="both"/>
      </w:pPr>
      <w:r w:rsidRPr="009050E8">
        <w:rPr>
          <w:i/>
        </w:rPr>
        <w:t>Stk. 7.</w:t>
      </w:r>
      <w:r>
        <w:t xml:space="preserve"> Fiskeristyrelse kan i særlige tilfælde give tilladelse til, at der udøves fiskeriaktiviteter, uagtet at det i stk. 1 nævnte elektroniske udstyr ikke fungerer.</w:t>
      </w:r>
    </w:p>
    <w:p w14:paraId="540FA6DA" w14:textId="77777777" w:rsidR="009F704D" w:rsidRDefault="00FC10E6" w:rsidP="009F704D">
      <w:pPr>
        <w:ind w:left="-15"/>
        <w:rPr>
          <w:ins w:id="4" w:author="Martin Chemnitz Mortensen" w:date="2019-04-04T09:54:00Z"/>
        </w:rPr>
      </w:pPr>
      <w:r w:rsidRPr="009050E8">
        <w:rPr>
          <w:i/>
        </w:rPr>
        <w:t>Stk. 8.</w:t>
      </w:r>
      <w:r>
        <w:t xml:space="preserve"> Alle udgifter til indkøb, installation, reparation og drift af det i stk. 1 nævnte udstyr er Fiskeristyrelsen uvedkommende.</w:t>
      </w:r>
    </w:p>
    <w:p w14:paraId="712CBDF2" w14:textId="7449F0EE" w:rsidR="0094538F" w:rsidRPr="0068647D" w:rsidRDefault="0094538F" w:rsidP="0094538F">
      <w:pPr>
        <w:ind w:left="-15"/>
        <w:rPr>
          <w:ins w:id="5" w:author="Martin Chemnitz Mortensen" w:date="2019-06-28T11:08:00Z"/>
        </w:rPr>
      </w:pPr>
      <w:ins w:id="6" w:author="Martin Chemnitz Mortensen" w:date="2019-06-28T11:08:00Z">
        <w:r>
          <w:rPr>
            <w:b/>
          </w:rPr>
          <w:t>§ 15</w:t>
        </w:r>
        <w:r w:rsidRPr="0068647D">
          <w:rPr>
            <w:b/>
          </w:rPr>
          <w:t xml:space="preserve"> </w:t>
        </w:r>
        <w:r w:rsidRPr="0068647D">
          <w:t xml:space="preserve">Fartøjer, hvorpå der </w:t>
        </w:r>
        <w:r>
          <w:t xml:space="preserve">er </w:t>
        </w:r>
        <w:r w:rsidRPr="0068647D">
          <w:t>placeret FTA</w:t>
        </w:r>
      </w:ins>
      <w:r w:rsidRPr="0068647D">
        <w:t xml:space="preserve"> </w:t>
      </w:r>
      <w:ins w:id="7" w:author="Martin Chemnitz Mortensen" w:date="2019-06-28T11:08:00Z">
        <w:r w:rsidRPr="0068647D">
          <w:t xml:space="preserve">til fiskeri efter blåmusling i Limfjorden, skal inden den første søndag i juli have fisket og landet årsmængder svarende til 25 % af værdien af </w:t>
        </w:r>
        <w:r>
          <w:t xml:space="preserve">de </w:t>
        </w:r>
        <w:r w:rsidRPr="0068647D">
          <w:t>gennemsnit</w:t>
        </w:r>
        <w:r>
          <w:t>lige</w:t>
        </w:r>
        <w:r w:rsidRPr="0068647D">
          <w:t xml:space="preserve"> samlede landinger</w:t>
        </w:r>
      </w:ins>
      <w:r w:rsidRPr="0068647D">
        <w:t xml:space="preserve"> </w:t>
      </w:r>
      <w:ins w:id="8" w:author="Martin Chemnitz Mortensen" w:date="2019-06-28T11:12:00Z">
        <w:r>
          <w:t xml:space="preserve">af blåmuslinger </w:t>
        </w:r>
      </w:ins>
      <w:ins w:id="9" w:author="Martin Chemnitz Mortensen" w:date="2019-06-28T11:08:00Z">
        <w:r w:rsidRPr="0068647D">
          <w:t>pr. FTA</w:t>
        </w:r>
        <w:r>
          <w:t xml:space="preserve"> </w:t>
        </w:r>
      </w:ins>
      <w:ins w:id="10" w:author="Martin Chemnitz Mortensen" w:date="2019-06-28T11:35:00Z">
        <w:r w:rsidR="00B160E6">
          <w:t xml:space="preserve">af blåmusling i Limfjorden </w:t>
        </w:r>
      </w:ins>
      <w:ins w:id="11" w:author="Martin Chemnitz Mortensen" w:date="2019-06-28T11:08:00Z">
        <w:r>
          <w:t xml:space="preserve">for </w:t>
        </w:r>
      </w:ins>
      <w:ins w:id="12" w:author="Martin Chemnitz Mortensen" w:date="2019-06-28T11:12:00Z">
        <w:r>
          <w:t>den</w:t>
        </w:r>
      </w:ins>
      <w:ins w:id="13" w:author="Martin Chemnitz Mortensen" w:date="2019-06-28T11:08:00Z">
        <w:r>
          <w:t xml:space="preserve"> </w:t>
        </w:r>
      </w:ins>
      <w:ins w:id="14" w:author="Martin Chemnitz Mortensen" w:date="2019-06-28T11:37:00Z">
        <w:r w:rsidR="00B160E6">
          <w:t>aktuelle</w:t>
        </w:r>
      </w:ins>
      <w:ins w:id="15" w:author="Martin Chemnitz Mortensen" w:date="2019-06-28T11:08:00Z">
        <w:r>
          <w:t xml:space="preserve"> </w:t>
        </w:r>
      </w:ins>
      <w:ins w:id="16" w:author="Martin Chemnitz Mortensen" w:date="2019-06-28T11:12:00Z">
        <w:r>
          <w:t>fiskerisæson</w:t>
        </w:r>
      </w:ins>
      <w:ins w:id="17" w:author="Martin Chemnitz Mortensen" w:date="2019-06-28T11:08:00Z">
        <w:r w:rsidRPr="0068647D">
          <w:t xml:space="preserve">. </w:t>
        </w:r>
      </w:ins>
    </w:p>
    <w:p w14:paraId="2E0747E7" w14:textId="3E556BE0" w:rsidR="0068647D" w:rsidRPr="0068647D" w:rsidRDefault="0094538F" w:rsidP="0094538F">
      <w:pPr>
        <w:ind w:left="-15"/>
        <w:rPr>
          <w:ins w:id="18" w:author="Janne Palomino Dalby" w:date="2019-03-14T14:54:00Z"/>
        </w:rPr>
      </w:pPr>
      <w:ins w:id="19" w:author="Martin Chemnitz Mortensen" w:date="2019-06-28T11:08:00Z">
        <w:r w:rsidRPr="0068647D">
          <w:rPr>
            <w:i/>
          </w:rPr>
          <w:t>Stk. 2</w:t>
        </w:r>
        <w:r w:rsidRPr="0068647D">
          <w:rPr>
            <w:b/>
            <w:i/>
          </w:rPr>
          <w:t xml:space="preserve">. </w:t>
        </w:r>
        <w:r w:rsidRPr="0068647D">
          <w:t>Fartøjer, hvorpå der placeret FTA</w:t>
        </w:r>
      </w:ins>
      <w:r w:rsidRPr="0068647D">
        <w:t xml:space="preserve"> </w:t>
      </w:r>
      <w:ins w:id="20" w:author="Martin Chemnitz Mortensen" w:date="2019-06-28T11:08:00Z">
        <w:r w:rsidRPr="0068647D">
          <w:t>til fiskeri efter østers i Limfjorden, skal inden den første søndag i juli have fisket og landet årsmængder svarende til 25 % af den tildelte årsmængde pr</w:t>
        </w:r>
        <w:r>
          <w:t>.</w:t>
        </w:r>
        <w:r w:rsidRPr="0068647D">
          <w:t xml:space="preserve"> FTA</w:t>
        </w:r>
        <w:r>
          <w:t xml:space="preserve"> af østers</w:t>
        </w:r>
      </w:ins>
      <w:ins w:id="21" w:author="Martin Chemnitz Mortensen" w:date="2019-06-28T11:11:00Z">
        <w:r>
          <w:t xml:space="preserve"> </w:t>
        </w:r>
      </w:ins>
      <w:ins w:id="22" w:author="Martin Chemnitz Mortensen" w:date="2019-06-28T11:08:00Z">
        <w:r>
          <w:t xml:space="preserve">for </w:t>
        </w:r>
      </w:ins>
      <w:ins w:id="23" w:author="Martin Chemnitz Mortensen" w:date="2019-06-28T11:12:00Z">
        <w:r>
          <w:t>den</w:t>
        </w:r>
      </w:ins>
      <w:ins w:id="24" w:author="Martin Chemnitz Mortensen" w:date="2019-06-28T11:08:00Z">
        <w:r>
          <w:t xml:space="preserve"> </w:t>
        </w:r>
      </w:ins>
      <w:ins w:id="25" w:author="Martin Chemnitz Mortensen" w:date="2019-06-28T11:37:00Z">
        <w:r w:rsidR="00B160E6">
          <w:t>aktuelle</w:t>
        </w:r>
      </w:ins>
      <w:ins w:id="26" w:author="Martin Chemnitz Mortensen" w:date="2019-06-28T11:08:00Z">
        <w:r>
          <w:t xml:space="preserve"> </w:t>
        </w:r>
      </w:ins>
      <w:ins w:id="27" w:author="Martin Chemnitz Mortensen" w:date="2019-06-28T11:12:00Z">
        <w:r>
          <w:t>fiskerisæson</w:t>
        </w:r>
      </w:ins>
      <w:ins w:id="28" w:author="Martin Chemnitz Mortensen" w:date="2019-06-28T11:08:00Z">
        <w:r w:rsidRPr="0068647D">
          <w:t>.</w:t>
        </w:r>
      </w:ins>
    </w:p>
    <w:p w14:paraId="18537207" w14:textId="67E5CF6D" w:rsidR="0094538F" w:rsidRPr="0068647D" w:rsidRDefault="0094538F" w:rsidP="0094538F">
      <w:pPr>
        <w:ind w:left="-15"/>
        <w:rPr>
          <w:ins w:id="29" w:author="Martin Chemnitz Mortensen" w:date="2019-06-28T11:08:00Z"/>
        </w:rPr>
      </w:pPr>
      <w:ins w:id="30" w:author="Martin Chemnitz Mortensen" w:date="2019-06-28T11:08:00Z">
        <w:r w:rsidRPr="0068647D">
          <w:rPr>
            <w:i/>
          </w:rPr>
          <w:lastRenderedPageBreak/>
          <w:t>Stk</w:t>
        </w:r>
        <w:r>
          <w:rPr>
            <w:i/>
          </w:rPr>
          <w:t>.</w:t>
        </w:r>
        <w:r w:rsidRPr="0068647D">
          <w:rPr>
            <w:i/>
          </w:rPr>
          <w:t xml:space="preserve"> </w:t>
        </w:r>
        <w:r>
          <w:rPr>
            <w:i/>
          </w:rPr>
          <w:t>3.</w:t>
        </w:r>
        <w:r w:rsidRPr="0068647D">
          <w:rPr>
            <w:b/>
          </w:rPr>
          <w:t xml:space="preserve"> </w:t>
        </w:r>
        <w:r w:rsidRPr="0068647D">
          <w:t>Fartøjer</w:t>
        </w:r>
      </w:ins>
      <w:ins w:id="31" w:author="Martin Chemnitz Mortensen" w:date="2019-06-28T11:35:00Z">
        <w:r w:rsidR="00B160E6">
          <w:t>,</w:t>
        </w:r>
      </w:ins>
      <w:ins w:id="32" w:author="Martin Chemnitz Mortensen" w:date="2019-06-28T11:08:00Z">
        <w:r w:rsidRPr="0068647D">
          <w:t xml:space="preserve"> hvorpå der placeret FTA</w:t>
        </w:r>
      </w:ins>
      <w:r w:rsidRPr="0068647D">
        <w:t xml:space="preserve"> </w:t>
      </w:r>
      <w:ins w:id="33" w:author="Martin Chemnitz Mortensen" w:date="2019-06-28T11:08:00Z">
        <w:r w:rsidRPr="0068647D">
          <w:t>til fiskeri efter blåmusling</w:t>
        </w:r>
        <w:r>
          <w:t>er</w:t>
        </w:r>
        <w:r w:rsidRPr="0068647D">
          <w:t xml:space="preserve"> i Bælthavet og vestlige Østersø</w:t>
        </w:r>
      </w:ins>
      <w:ins w:id="34" w:author="Martin Chemnitz Mortensen" w:date="2019-06-28T11:35:00Z">
        <w:r w:rsidR="00B160E6">
          <w:t>,</w:t>
        </w:r>
      </w:ins>
      <w:ins w:id="35" w:author="Martin Chemnitz Mortensen" w:date="2019-06-28T11:08:00Z">
        <w:r w:rsidRPr="0068647D">
          <w:t xml:space="preserve"> skal senest den 28./29. februar have fisket og landet årsmængder svarende til 25 % af værdien af </w:t>
        </w:r>
        <w:r>
          <w:t xml:space="preserve">de </w:t>
        </w:r>
        <w:r w:rsidRPr="0068647D">
          <w:t>gennemsnit</w:t>
        </w:r>
        <w:r>
          <w:t>lige</w:t>
        </w:r>
        <w:r w:rsidRPr="0068647D">
          <w:t xml:space="preserve"> samlede landinger</w:t>
        </w:r>
      </w:ins>
      <w:r w:rsidRPr="0068647D">
        <w:t xml:space="preserve"> </w:t>
      </w:r>
      <w:ins w:id="36" w:author="Martin Chemnitz Mortensen" w:date="2019-06-28T11:08:00Z">
        <w:r w:rsidRPr="0068647D">
          <w:t>pr. FTA</w:t>
        </w:r>
        <w:r>
          <w:t xml:space="preserve"> </w:t>
        </w:r>
      </w:ins>
      <w:ins w:id="37" w:author="Martin Chemnitz Mortensen" w:date="2019-06-28T11:35:00Z">
        <w:r w:rsidR="00B160E6">
          <w:t xml:space="preserve">af blåmuslinger i Bælthavet og vestlige Østersø </w:t>
        </w:r>
      </w:ins>
      <w:ins w:id="38" w:author="Martin Chemnitz Mortensen" w:date="2019-06-28T11:08:00Z">
        <w:r>
          <w:t xml:space="preserve">for </w:t>
        </w:r>
      </w:ins>
      <w:ins w:id="39" w:author="Martin Chemnitz Mortensen" w:date="2019-06-28T11:12:00Z">
        <w:r>
          <w:t>den</w:t>
        </w:r>
      </w:ins>
      <w:ins w:id="40" w:author="Martin Chemnitz Mortensen" w:date="2019-06-28T11:08:00Z">
        <w:r>
          <w:t xml:space="preserve"> </w:t>
        </w:r>
      </w:ins>
      <w:ins w:id="41" w:author="Martin Chemnitz Mortensen" w:date="2019-06-28T11:38:00Z">
        <w:r w:rsidR="00B160E6">
          <w:t>aktuelle</w:t>
        </w:r>
      </w:ins>
      <w:ins w:id="42" w:author="Martin Chemnitz Mortensen" w:date="2019-06-28T11:08:00Z">
        <w:r>
          <w:t xml:space="preserve"> </w:t>
        </w:r>
      </w:ins>
      <w:ins w:id="43" w:author="Martin Chemnitz Mortensen" w:date="2019-06-28T11:12:00Z">
        <w:r>
          <w:t>fiskerisæson</w:t>
        </w:r>
      </w:ins>
      <w:ins w:id="44" w:author="Martin Chemnitz Mortensen" w:date="2019-06-28T11:08:00Z">
        <w:r w:rsidRPr="0068647D">
          <w:t xml:space="preserve">. </w:t>
        </w:r>
      </w:ins>
    </w:p>
    <w:p w14:paraId="00FC90D1" w14:textId="2FD681B6" w:rsidR="0094538F" w:rsidRPr="0068647D" w:rsidRDefault="0094538F" w:rsidP="0094538F">
      <w:pPr>
        <w:ind w:left="-15"/>
        <w:rPr>
          <w:ins w:id="45" w:author="Martin Chemnitz Mortensen" w:date="2019-06-28T11:09:00Z"/>
        </w:rPr>
      </w:pPr>
      <w:ins w:id="46" w:author="Martin Chemnitz Mortensen" w:date="2019-06-28T11:09:00Z">
        <w:r w:rsidRPr="0068647D">
          <w:rPr>
            <w:i/>
          </w:rPr>
          <w:t>Stk</w:t>
        </w:r>
        <w:r>
          <w:rPr>
            <w:i/>
          </w:rPr>
          <w:t>.</w:t>
        </w:r>
        <w:r w:rsidRPr="0068647D">
          <w:rPr>
            <w:i/>
          </w:rPr>
          <w:t xml:space="preserve"> </w:t>
        </w:r>
        <w:r>
          <w:rPr>
            <w:i/>
          </w:rPr>
          <w:t>4.</w:t>
        </w:r>
        <w:r w:rsidRPr="0068647D">
          <w:rPr>
            <w:i/>
          </w:rPr>
          <w:t xml:space="preserve"> </w:t>
        </w:r>
        <w:r>
          <w:t xml:space="preserve">Landinger, jf. stk. 1-3, omfatter både hovedfangst og bifangst. </w:t>
        </w:r>
      </w:ins>
    </w:p>
    <w:p w14:paraId="7FA31138" w14:textId="47560B4D" w:rsidR="0094538F" w:rsidRDefault="0094538F" w:rsidP="0094538F">
      <w:pPr>
        <w:ind w:left="-15"/>
        <w:rPr>
          <w:ins w:id="47" w:author="Martin Chemnitz Mortensen" w:date="2019-06-28T11:09:00Z"/>
        </w:rPr>
      </w:pPr>
      <w:ins w:id="48" w:author="Martin Chemnitz Mortensen" w:date="2019-06-28T11:09:00Z">
        <w:r w:rsidRPr="0068647D">
          <w:rPr>
            <w:i/>
          </w:rPr>
          <w:t xml:space="preserve">Stk. </w:t>
        </w:r>
        <w:r>
          <w:rPr>
            <w:i/>
          </w:rPr>
          <w:t>5.</w:t>
        </w:r>
        <w:r w:rsidRPr="0068647D">
          <w:rPr>
            <w:i/>
          </w:rPr>
          <w:t xml:space="preserve"> </w:t>
        </w:r>
        <w:r w:rsidRPr="0068647D">
          <w:t>Fartøjer, der ikke opfylder kravene i stk. 1</w:t>
        </w:r>
        <w:r>
          <w:t>-3</w:t>
        </w:r>
        <w:r w:rsidRPr="0068647D">
          <w:t xml:space="preserve">, vil </w:t>
        </w:r>
        <w:r>
          <w:t>den</w:t>
        </w:r>
        <w:r w:rsidRPr="0068647D">
          <w:t xml:space="preserve"> efterfølgende </w:t>
        </w:r>
        <w:r>
          <w:t>fiskerisæson</w:t>
        </w:r>
        <w:r w:rsidRPr="0068647D">
          <w:t xml:space="preserve"> få nedskrevet </w:t>
        </w:r>
        <w:r>
          <w:t>de mængder, der tildeles per FTA, jf. § 3, stk. 2, 2. pkt. med følgende satser</w:t>
        </w:r>
      </w:ins>
      <w:r>
        <w:t>:</w:t>
      </w:r>
    </w:p>
    <w:p w14:paraId="2DD88ABB" w14:textId="77777777" w:rsidR="0094538F" w:rsidRDefault="0094538F" w:rsidP="0094538F">
      <w:pPr>
        <w:pStyle w:val="Listeafsnit"/>
        <w:numPr>
          <w:ilvl w:val="0"/>
          <w:numId w:val="19"/>
        </w:numPr>
        <w:rPr>
          <w:ins w:id="49" w:author="Martin Chemnitz Mortensen" w:date="2019-06-28T11:09:00Z"/>
        </w:rPr>
      </w:pPr>
      <w:ins w:id="50" w:author="Martin Chemnitz Mortensen" w:date="2019-06-28T11:09:00Z">
        <w:r>
          <w:t>Ved landinger fra 25 % til 20 % af mængderne, jf. stk. 1-3, nedskrives mængderne det efterfølgende fiskerisæson med 5 %.</w:t>
        </w:r>
      </w:ins>
    </w:p>
    <w:p w14:paraId="674EE54C" w14:textId="77777777" w:rsidR="0094538F" w:rsidRDefault="0094538F" w:rsidP="0094538F">
      <w:pPr>
        <w:pStyle w:val="Listeafsnit"/>
        <w:numPr>
          <w:ilvl w:val="0"/>
          <w:numId w:val="19"/>
        </w:numPr>
        <w:rPr>
          <w:ins w:id="51" w:author="Martin Chemnitz Mortensen" w:date="2019-06-28T11:09:00Z"/>
        </w:rPr>
      </w:pPr>
      <w:ins w:id="52" w:author="Martin Chemnitz Mortensen" w:date="2019-06-28T11:09:00Z">
        <w:r>
          <w:t>Ved landinger fra 20 % til 15 % af mængderne, jf. stk. 1-3, nedskrives mængderne det efterfølgende fiskerisæson med 10 %.</w:t>
        </w:r>
      </w:ins>
    </w:p>
    <w:p w14:paraId="58BF8BBF" w14:textId="77777777" w:rsidR="0094538F" w:rsidRDefault="0094538F" w:rsidP="0094538F">
      <w:pPr>
        <w:pStyle w:val="Listeafsnit"/>
        <w:numPr>
          <w:ilvl w:val="0"/>
          <w:numId w:val="19"/>
        </w:numPr>
        <w:rPr>
          <w:ins w:id="53" w:author="Martin Chemnitz Mortensen" w:date="2019-06-28T11:09:00Z"/>
        </w:rPr>
      </w:pPr>
      <w:ins w:id="54" w:author="Martin Chemnitz Mortensen" w:date="2019-06-28T11:09:00Z">
        <w:r>
          <w:t>Ved landinger fra 15 % til 10 % af mængderne, jf. stk. 1-3, nedskrives mængderne det efterfølgende fiskerisæson med 15 %.</w:t>
        </w:r>
      </w:ins>
    </w:p>
    <w:p w14:paraId="4760F0E2" w14:textId="77777777" w:rsidR="0094538F" w:rsidRDefault="0094538F" w:rsidP="0094538F">
      <w:pPr>
        <w:pStyle w:val="Listeafsnit"/>
        <w:numPr>
          <w:ilvl w:val="0"/>
          <w:numId w:val="19"/>
        </w:numPr>
        <w:rPr>
          <w:ins w:id="55" w:author="Martin Chemnitz Mortensen" w:date="2019-06-28T11:09:00Z"/>
        </w:rPr>
      </w:pPr>
      <w:ins w:id="56" w:author="Martin Chemnitz Mortensen" w:date="2019-06-28T11:09:00Z">
        <w:r>
          <w:t>Ved landinger fra 10 % og under af mængderne, jf. stk. 1-3, nedskrives mængderne det efterfølgende fiskerisæson med 25 %.</w:t>
        </w:r>
      </w:ins>
    </w:p>
    <w:p w14:paraId="6D05E76A" w14:textId="7EDBAF82" w:rsidR="0094538F" w:rsidRPr="0068647D" w:rsidRDefault="0094538F" w:rsidP="0094538F">
      <w:pPr>
        <w:ind w:left="-15"/>
        <w:rPr>
          <w:ins w:id="57" w:author="Martin Chemnitz Mortensen" w:date="2019-06-28T11:09:00Z"/>
        </w:rPr>
      </w:pPr>
      <w:ins w:id="58" w:author="Martin Chemnitz Mortensen" w:date="2019-06-28T11:09:00Z">
        <w:r w:rsidRPr="0068647D">
          <w:t>Stk</w:t>
        </w:r>
        <w:r>
          <w:t>. 6.</w:t>
        </w:r>
        <w:r w:rsidRPr="0068647D">
          <w:t xml:space="preserve"> Fartøjer, der ikke opfylder kravene i stk. </w:t>
        </w:r>
        <w:r>
          <w:t>1-3,</w:t>
        </w:r>
        <w:r w:rsidRPr="0068647D">
          <w:t xml:space="preserve"> </w:t>
        </w:r>
        <w:r>
          <w:t>i</w:t>
        </w:r>
        <w:r w:rsidRPr="0068647D">
          <w:t xml:space="preserve"> </w:t>
        </w:r>
        <w:r>
          <w:t>fiskerisæson 2019/2020</w:t>
        </w:r>
        <w:r w:rsidRPr="0068647D">
          <w:t xml:space="preserve">, vil ikke være omfattet af stk. </w:t>
        </w:r>
        <w:r>
          <w:t>5 som følgende af manglende eft</w:t>
        </w:r>
        <w:r w:rsidR="00B160E6">
          <w:t>erlevelse af kravene i stk. 1-3</w:t>
        </w:r>
        <w:r>
          <w:t xml:space="preserve"> i fiskerisæson 2020/2021</w:t>
        </w:r>
        <w:r w:rsidRPr="0068647D">
          <w:t xml:space="preserve">. </w:t>
        </w:r>
      </w:ins>
    </w:p>
    <w:p w14:paraId="1FDEDDF9" w14:textId="168BBB21" w:rsidR="0068647D" w:rsidRPr="0068647D" w:rsidRDefault="0094538F" w:rsidP="0094538F">
      <w:pPr>
        <w:rPr>
          <w:ins w:id="59" w:author="Janne Palomino Dalby" w:date="2019-03-14T14:54:00Z"/>
          <w:rFonts w:cs="Times New Roman"/>
        </w:rPr>
      </w:pPr>
      <w:ins w:id="60" w:author="Martin Chemnitz Mortensen" w:date="2019-06-28T11:09:00Z">
        <w:r w:rsidRPr="000D3031">
          <w:rPr>
            <w:rFonts w:cs="Times New Roman"/>
            <w:b/>
          </w:rPr>
          <w:t>§ 16</w:t>
        </w:r>
        <w:r>
          <w:rPr>
            <w:rFonts w:cs="Times New Roman"/>
            <w:b/>
          </w:rPr>
          <w:t>.</w:t>
        </w:r>
        <w:r w:rsidRPr="0068647D">
          <w:rPr>
            <w:rFonts w:cs="Times New Roman"/>
          </w:rPr>
          <w:t xml:space="preserve"> For fartøjer, som deltager i et puljefiskeri</w:t>
        </w:r>
        <w:r w:rsidRPr="0068647D">
          <w:t xml:space="preserve"> efter blåmuslinger eller østers</w:t>
        </w:r>
        <w:r w:rsidRPr="0068647D">
          <w:rPr>
            <w:rFonts w:cs="Times New Roman"/>
          </w:rPr>
          <w:t>, kan der maksimalt overdrages årsmængder til andre fartøjer svarende til 75 % af værdien af fartøjets samlede årsmængder for alle FTA</w:t>
        </w:r>
        <w:r w:rsidRPr="0068647D">
          <w:t>.</w:t>
        </w:r>
      </w:ins>
    </w:p>
    <w:p w14:paraId="17D9B099" w14:textId="77777777" w:rsidR="00FC10E6" w:rsidRPr="009050E8" w:rsidRDefault="00FC10E6" w:rsidP="00482908">
      <w:pPr>
        <w:jc w:val="center"/>
        <w:rPr>
          <w:i/>
        </w:rPr>
      </w:pPr>
      <w:r w:rsidRPr="009050E8">
        <w:rPr>
          <w:i/>
        </w:rPr>
        <w:t>Redskabsbestemmelser</w:t>
      </w:r>
    </w:p>
    <w:p w14:paraId="1558AD02" w14:textId="2A349360" w:rsidR="00FC10E6" w:rsidRDefault="00FC10E6" w:rsidP="00482908">
      <w:pPr>
        <w:jc w:val="both"/>
      </w:pPr>
      <w:r w:rsidRPr="009050E8">
        <w:rPr>
          <w:b/>
        </w:rPr>
        <w:t>§ 1</w:t>
      </w:r>
      <w:ins w:id="61" w:author="Janne Palomino Dalby" w:date="2019-03-14T14:57:00Z">
        <w:r w:rsidR="000D3031">
          <w:rPr>
            <w:b/>
          </w:rPr>
          <w:t>7</w:t>
        </w:r>
      </w:ins>
      <w:del w:id="62" w:author="Janne Palomino Dalby" w:date="2019-03-14T14:57:00Z">
        <w:r w:rsidR="00F42530" w:rsidDel="000D3031">
          <w:rPr>
            <w:b/>
          </w:rPr>
          <w:delText>5</w:delText>
        </w:r>
      </w:del>
      <w:r w:rsidRPr="009050E8">
        <w:rPr>
          <w:b/>
        </w:rPr>
        <w:t>.</w:t>
      </w:r>
      <w:r>
        <w:t xml:space="preserve"> Til fiskeri med skraber efter østers i henhold til tilladelse efter §§ 4-5 må kun anvendes redskaber, der opfylder følgende betingelser:</w:t>
      </w:r>
    </w:p>
    <w:p w14:paraId="05F1EDE3" w14:textId="75293B05" w:rsidR="00FC10E6" w:rsidRDefault="00FC10E6" w:rsidP="00482908">
      <w:pPr>
        <w:pStyle w:val="Listeafsnit"/>
        <w:numPr>
          <w:ilvl w:val="0"/>
          <w:numId w:val="5"/>
        </w:numPr>
        <w:jc w:val="both"/>
      </w:pPr>
      <w:r>
        <w:t>Lille østersskraber:</w:t>
      </w:r>
    </w:p>
    <w:p w14:paraId="2D3FCDDF" w14:textId="2B8A5D41" w:rsidR="00FC10E6" w:rsidRDefault="00FC10E6" w:rsidP="00482908">
      <w:pPr>
        <w:pStyle w:val="Listeafsnit"/>
        <w:numPr>
          <w:ilvl w:val="1"/>
          <w:numId w:val="5"/>
        </w:numPr>
        <w:jc w:val="both"/>
      </w:pPr>
      <w:r>
        <w:t>Rammen må højst have en bredde på 1 m og en højde på højst 22 cm.</w:t>
      </w:r>
    </w:p>
    <w:p w14:paraId="03C9A487" w14:textId="55F01806" w:rsidR="00FC10E6" w:rsidRDefault="00FC10E6" w:rsidP="00482908">
      <w:pPr>
        <w:pStyle w:val="Listeafsnit"/>
        <w:numPr>
          <w:ilvl w:val="1"/>
          <w:numId w:val="5"/>
        </w:numPr>
        <w:jc w:val="both"/>
      </w:pPr>
      <w:r>
        <w:t>Rammen inklusiv hanefod må højst veje 11,5 kg, og posen må højst veje 12 kg. Redskabets vægt må i våd tilstand inklusiv ramme og pose højst være 24 kg.</w:t>
      </w:r>
    </w:p>
    <w:p w14:paraId="69B99194" w14:textId="721084B5" w:rsidR="00FC10E6" w:rsidRDefault="00FC10E6" w:rsidP="00482908">
      <w:pPr>
        <w:pStyle w:val="Listeafsnit"/>
        <w:numPr>
          <w:ilvl w:val="1"/>
          <w:numId w:val="5"/>
        </w:numPr>
        <w:jc w:val="both"/>
      </w:pPr>
      <w:r>
        <w:t>Redskabets vægt må ikke øges.</w:t>
      </w:r>
    </w:p>
    <w:p w14:paraId="0F12BFFF" w14:textId="15D5E608" w:rsidR="00FC10E6" w:rsidRDefault="00FC10E6" w:rsidP="00482908">
      <w:pPr>
        <w:pStyle w:val="Listeafsnit"/>
        <w:numPr>
          <w:ilvl w:val="0"/>
          <w:numId w:val="5"/>
        </w:numPr>
        <w:jc w:val="both"/>
      </w:pPr>
      <w:r>
        <w:t>CF-skraber:</w:t>
      </w:r>
    </w:p>
    <w:p w14:paraId="5D5C5C52" w14:textId="75BD314F" w:rsidR="00FC10E6" w:rsidRDefault="00FC10E6" w:rsidP="00482908">
      <w:pPr>
        <w:pStyle w:val="Listeafsnit"/>
        <w:numPr>
          <w:ilvl w:val="1"/>
          <w:numId w:val="5"/>
        </w:numPr>
        <w:jc w:val="both"/>
      </w:pPr>
      <w:r>
        <w:t>Rammen må højst have en bredde på 100 cm og en højde på højest 20 cm.</w:t>
      </w:r>
    </w:p>
    <w:p w14:paraId="3B4EA8F4" w14:textId="55D4F76B" w:rsidR="00FC10E6" w:rsidRDefault="00FC10E6" w:rsidP="00482908">
      <w:pPr>
        <w:pStyle w:val="Listeafsnit"/>
        <w:numPr>
          <w:ilvl w:val="1"/>
          <w:numId w:val="5"/>
        </w:numPr>
        <w:jc w:val="both"/>
      </w:pPr>
      <w:r>
        <w:t>Redskabets vægt i våd tilstand inklusiv ramme og pose må højst være 35 kg.</w:t>
      </w:r>
    </w:p>
    <w:p w14:paraId="53B47972" w14:textId="0B221874" w:rsidR="00FC10E6" w:rsidRDefault="00FC10E6" w:rsidP="00482908">
      <w:pPr>
        <w:pStyle w:val="Listeafsnit"/>
        <w:numPr>
          <w:ilvl w:val="1"/>
          <w:numId w:val="5"/>
        </w:numPr>
        <w:jc w:val="both"/>
      </w:pPr>
      <w:r>
        <w:t>Redskabets vægt må ikke øges.</w:t>
      </w:r>
    </w:p>
    <w:p w14:paraId="4DA3FE54" w14:textId="77777777" w:rsidR="00FC10E6" w:rsidRDefault="00FC10E6" w:rsidP="00482908">
      <w:pPr>
        <w:jc w:val="both"/>
      </w:pPr>
      <w:r w:rsidRPr="009050E8">
        <w:rPr>
          <w:i/>
        </w:rPr>
        <w:t>Stk. 2.</w:t>
      </w:r>
      <w:r>
        <w:t xml:space="preserve"> Der må højst anvendes 2 af de i stk. 1 nævnte redskaber pr. fartøj ad gangen.</w:t>
      </w:r>
    </w:p>
    <w:p w14:paraId="2760B648" w14:textId="77777777" w:rsidR="00FC10E6" w:rsidRDefault="00FC10E6" w:rsidP="00482908">
      <w:pPr>
        <w:jc w:val="both"/>
      </w:pPr>
      <w:r w:rsidRPr="009050E8">
        <w:rPr>
          <w:i/>
        </w:rPr>
        <w:t>Stk. 3.</w:t>
      </w:r>
      <w:r>
        <w:t xml:space="preserve"> Ved fiskeri med de i stk. 1 nævnte redskaber, må fartøjet på den pågældende fangstrejse ikke have andre redskaber om bord.</w:t>
      </w:r>
    </w:p>
    <w:p w14:paraId="443DB2DC" w14:textId="766D25D5" w:rsidR="00FC10E6" w:rsidRDefault="00FC10E6" w:rsidP="009F704D">
      <w:pPr>
        <w:jc w:val="both"/>
      </w:pPr>
      <w:r w:rsidRPr="009050E8">
        <w:rPr>
          <w:b/>
        </w:rPr>
        <w:t>§ 1</w:t>
      </w:r>
      <w:ins w:id="63" w:author="Janne Palomino Dalby" w:date="2019-03-14T14:58:00Z">
        <w:r w:rsidR="000D3031">
          <w:rPr>
            <w:b/>
          </w:rPr>
          <w:t>8</w:t>
        </w:r>
      </w:ins>
      <w:del w:id="64" w:author="Janne Palomino Dalby" w:date="2019-03-14T14:57:00Z">
        <w:r w:rsidR="00F42530" w:rsidDel="000D3031">
          <w:rPr>
            <w:b/>
          </w:rPr>
          <w:delText>6</w:delText>
        </w:r>
      </w:del>
      <w:r w:rsidRPr="009050E8">
        <w:rPr>
          <w:b/>
        </w:rPr>
        <w:t>.</w:t>
      </w:r>
      <w:r>
        <w:t xml:space="preserve"> Til fiskeri med skraber efter muslinger i henhold til tilladelser efter §§ 3 – 4 må kun anvendes redskaber med mundingsramme af metal, hvis vægt ikke overstiger 100 kg, og hvis fangståbning ikke er bredere end 2 meter.</w:t>
      </w:r>
    </w:p>
    <w:p w14:paraId="0E037F70" w14:textId="2173A961" w:rsidR="00FC10E6" w:rsidRDefault="00FC10E6" w:rsidP="00482908">
      <w:pPr>
        <w:jc w:val="both"/>
      </w:pPr>
      <w:r w:rsidRPr="009050E8">
        <w:rPr>
          <w:i/>
        </w:rPr>
        <w:lastRenderedPageBreak/>
        <w:t>Stk. 2.</w:t>
      </w:r>
      <w:r>
        <w:t xml:space="preserve"> Uanset stk. 1 skal den lette muslingeskraber anvendes ved fiskeri i Limfjorden. Skraberen må maksimalt have følgende dimensioner: Rammevægt 50 kg, højst 1,8 m i længden og en maksimal totalbredde på 1,5 m.</w:t>
      </w:r>
    </w:p>
    <w:p w14:paraId="6D35AA1B" w14:textId="54514DE5" w:rsidR="004D4FD7" w:rsidRDefault="00F42530" w:rsidP="009F704D">
      <w:pPr>
        <w:jc w:val="both"/>
      </w:pPr>
      <w:r>
        <w:rPr>
          <w:b/>
        </w:rPr>
        <w:t>§ 1</w:t>
      </w:r>
      <w:ins w:id="65" w:author="Janne Palomino Dalby" w:date="2019-03-14T14:58:00Z">
        <w:r w:rsidR="000D3031">
          <w:rPr>
            <w:b/>
          </w:rPr>
          <w:t>9</w:t>
        </w:r>
      </w:ins>
      <w:del w:id="66" w:author="Janne Palomino Dalby" w:date="2019-03-14T14:58:00Z">
        <w:r w:rsidDel="000D3031">
          <w:rPr>
            <w:b/>
          </w:rPr>
          <w:delText>7</w:delText>
        </w:r>
      </w:del>
      <w:r w:rsidR="004D4FD7">
        <w:rPr>
          <w:b/>
        </w:rPr>
        <w:t xml:space="preserve">. </w:t>
      </w:r>
      <w:r w:rsidR="004E6D1B" w:rsidRPr="004E6D1B">
        <w:t xml:space="preserve">Til fiskeri med </w:t>
      </w:r>
      <w:r w:rsidR="004D4FD7" w:rsidRPr="00034E0F">
        <w:t>efter søstjerne</w:t>
      </w:r>
      <w:r w:rsidR="004E6D1B">
        <w:t>r i Limfjorden i henhold til tilladelser efter §§ 3</w:t>
      </w:r>
      <w:del w:id="67" w:author="Martin Chemnitz Mortensen" w:date="2019-03-19T14:40:00Z">
        <w:r w:rsidR="004E6D1B" w:rsidDel="00B23908">
          <w:delText xml:space="preserve"> </w:delText>
        </w:r>
      </w:del>
      <w:r w:rsidR="004E6D1B">
        <w:t>-4 må kun anvendes søstjernevod med følgende dimensioner:</w:t>
      </w:r>
    </w:p>
    <w:p w14:paraId="295F1807" w14:textId="30C583E6" w:rsidR="004E6D1B" w:rsidRDefault="004E6D1B" w:rsidP="00482908">
      <w:pPr>
        <w:pStyle w:val="Listeafsnit"/>
        <w:numPr>
          <w:ilvl w:val="0"/>
          <w:numId w:val="18"/>
        </w:numPr>
        <w:jc w:val="both"/>
      </w:pPr>
      <w:r>
        <w:t xml:space="preserve">Maskestørrelsen overalt i redskabet er mindst 80 mm helmaske </w:t>
      </w:r>
    </w:p>
    <w:p w14:paraId="2461D7D6" w14:textId="3FDA1333" w:rsidR="004E6D1B" w:rsidRDefault="004E6D1B">
      <w:pPr>
        <w:pStyle w:val="Listeafsnit"/>
        <w:numPr>
          <w:ilvl w:val="0"/>
          <w:numId w:val="18"/>
        </w:numPr>
        <w:jc w:val="both"/>
      </w:pPr>
      <w:r>
        <w:t xml:space="preserve">Til </w:t>
      </w:r>
      <w:proofErr w:type="spellStart"/>
      <w:r>
        <w:t>spiling</w:t>
      </w:r>
      <w:proofErr w:type="spellEnd"/>
      <w:r>
        <w:t xml:space="preserve"> af redskabet må en jernbom på max 5 meter i bredden og med en vægt på max 50 kg anvendes </w:t>
      </w:r>
    </w:p>
    <w:p w14:paraId="4BFE4AB3" w14:textId="2C1F696A" w:rsidR="004E6D1B" w:rsidRDefault="004E6D1B">
      <w:pPr>
        <w:pStyle w:val="Listeafsnit"/>
        <w:numPr>
          <w:ilvl w:val="0"/>
          <w:numId w:val="18"/>
        </w:numPr>
        <w:jc w:val="both"/>
      </w:pPr>
      <w:r>
        <w:t>Undertællen må max være 10 meter lang</w:t>
      </w:r>
    </w:p>
    <w:p w14:paraId="4576AFBB" w14:textId="4B3DD480" w:rsidR="004E6D1B" w:rsidRDefault="004E6D1B">
      <w:pPr>
        <w:pStyle w:val="Listeafsnit"/>
        <w:numPr>
          <w:ilvl w:val="0"/>
          <w:numId w:val="18"/>
        </w:numPr>
        <w:jc w:val="both"/>
      </w:pPr>
      <w:proofErr w:type="spellStart"/>
      <w:r>
        <w:t>Fortawl</w:t>
      </w:r>
      <w:proofErr w:type="spellEnd"/>
      <w:r>
        <w:t xml:space="preserve"> og bagtrawl måler fra snørebånd til overtællens kværk 8,40 meter. </w:t>
      </w:r>
    </w:p>
    <w:p w14:paraId="447D07BB" w14:textId="77777777" w:rsidR="004E6D1B" w:rsidRPr="00034E0F" w:rsidRDefault="004E6D1B">
      <w:pPr>
        <w:jc w:val="both"/>
        <w:rPr>
          <w:b/>
        </w:rPr>
      </w:pPr>
    </w:p>
    <w:p w14:paraId="373C932D" w14:textId="3C1C0D0C" w:rsidR="00FC10E6" w:rsidRDefault="00FC10E6">
      <w:pPr>
        <w:jc w:val="both"/>
      </w:pPr>
      <w:r w:rsidRPr="009050E8">
        <w:rPr>
          <w:b/>
        </w:rPr>
        <w:t xml:space="preserve">§ </w:t>
      </w:r>
      <w:ins w:id="68" w:author="Janne Palomino Dalby" w:date="2019-03-14T14:58:00Z">
        <w:r w:rsidR="000D3031">
          <w:rPr>
            <w:b/>
          </w:rPr>
          <w:t>20</w:t>
        </w:r>
      </w:ins>
      <w:del w:id="69" w:author="Janne Palomino Dalby" w:date="2019-03-14T14:58:00Z">
        <w:r w:rsidRPr="009050E8" w:rsidDel="000D3031">
          <w:rPr>
            <w:b/>
          </w:rPr>
          <w:delText>1</w:delText>
        </w:r>
        <w:r w:rsidR="00F42530" w:rsidDel="000D3031">
          <w:rPr>
            <w:b/>
          </w:rPr>
          <w:delText>8</w:delText>
        </w:r>
      </w:del>
      <w:r w:rsidRPr="009050E8">
        <w:rPr>
          <w:b/>
        </w:rPr>
        <w:t>.</w:t>
      </w:r>
      <w:r>
        <w:t xml:space="preserve"> Ved fiskeri i henhold til tilladelse efter §§ 3-4 med andre redskaber end de i §§ </w:t>
      </w:r>
      <w:del w:id="70" w:author="Martin Chemnitz Mortensen" w:date="2019-07-08T10:46:00Z">
        <w:r w:rsidDel="004C001C">
          <w:delText>1</w:delText>
        </w:r>
        <w:r w:rsidR="009B3E0B" w:rsidDel="004C001C">
          <w:delText>5-17</w:delText>
        </w:r>
      </w:del>
      <w:ins w:id="71" w:author="Martin Chemnitz Mortensen" w:date="2019-07-08T10:46:00Z">
        <w:r w:rsidR="004C001C">
          <w:t>17-19</w:t>
        </w:r>
      </w:ins>
      <w:r>
        <w:t xml:space="preserve"> nævnte, fastsættes bestemmelserne om redskab, herunder dimensioner og antal mm., i tilladelsen.</w:t>
      </w:r>
    </w:p>
    <w:p w14:paraId="1C435859" w14:textId="77777777" w:rsidR="00FC10E6" w:rsidRDefault="00FC10E6" w:rsidP="009F704D">
      <w:pPr>
        <w:jc w:val="center"/>
      </w:pPr>
      <w:r>
        <w:t>Kapitel 4</w:t>
      </w:r>
    </w:p>
    <w:p w14:paraId="5EA106FA" w14:textId="77777777" w:rsidR="00FC10E6" w:rsidRPr="009050E8" w:rsidRDefault="00FC10E6">
      <w:pPr>
        <w:jc w:val="center"/>
        <w:rPr>
          <w:i/>
        </w:rPr>
      </w:pPr>
      <w:r w:rsidRPr="009050E8">
        <w:rPr>
          <w:i/>
        </w:rPr>
        <w:t>Mindstemål og mængder</w:t>
      </w:r>
    </w:p>
    <w:p w14:paraId="62958AF2" w14:textId="78484338" w:rsidR="00FC10E6" w:rsidRDefault="00FC10E6" w:rsidP="009F704D">
      <w:pPr>
        <w:jc w:val="both"/>
      </w:pPr>
      <w:r w:rsidRPr="009050E8">
        <w:rPr>
          <w:b/>
        </w:rPr>
        <w:t xml:space="preserve">§ </w:t>
      </w:r>
      <w:ins w:id="72" w:author="Janne Palomino Dalby" w:date="2019-03-14T14:58:00Z">
        <w:r w:rsidR="000D3031">
          <w:rPr>
            <w:b/>
          </w:rPr>
          <w:t>21</w:t>
        </w:r>
      </w:ins>
      <w:del w:id="73" w:author="Janne Palomino Dalby" w:date="2019-03-14T14:58:00Z">
        <w:r w:rsidRPr="009050E8" w:rsidDel="000D3031">
          <w:rPr>
            <w:b/>
          </w:rPr>
          <w:delText>1</w:delText>
        </w:r>
        <w:r w:rsidR="00F42530" w:rsidDel="000D3031">
          <w:rPr>
            <w:b/>
          </w:rPr>
          <w:delText>9</w:delText>
        </w:r>
      </w:del>
      <w:r w:rsidRPr="009050E8">
        <w:rPr>
          <w:b/>
        </w:rPr>
        <w:t>.</w:t>
      </w:r>
      <w:r>
        <w:t xml:space="preserve"> Ved fiskeri, herunder optagning mv., af muslinger og østers, vil mindstemål/-vægt for den enkelte art i de enkelte farvandsområder fastsættes i tilladelsen. For blåmuslinger vil mindstemålet dog altid være 4,5 cm. Såfremt der i forskrifter og vedtægter, udstedt i henhold til Det Europæiske Fællesskabs forordninger eller beslutninger, er fastsat regler for visse områder om fx mindstemål/-vægt, omfatter sådanne regler også fiskeri efter denne bekendtgørelse.</w:t>
      </w:r>
    </w:p>
    <w:p w14:paraId="1E0055DC" w14:textId="3B240D2D" w:rsidR="00FC10E6" w:rsidRDefault="00FC10E6" w:rsidP="009F704D">
      <w:pPr>
        <w:jc w:val="both"/>
      </w:pPr>
      <w:r w:rsidRPr="009050E8">
        <w:rPr>
          <w:i/>
        </w:rPr>
        <w:t>Stk. 2.</w:t>
      </w:r>
      <w:r>
        <w:t xml:space="preserve"> Muslinger og østers, der ikke opfylder det fastsatte mindstemål</w:t>
      </w:r>
      <w:del w:id="74" w:author="Janne Palomino Dalby" w:date="2019-03-14T14:56:00Z">
        <w:r w:rsidDel="0068647D">
          <w:delText>, må ikke opbevares om bord og</w:delText>
        </w:r>
      </w:del>
      <w:r>
        <w:t xml:space="preserve"> skal </w:t>
      </w:r>
      <w:del w:id="75" w:author="Janne Palomino Dalby" w:date="2019-03-14T14:56:00Z">
        <w:r w:rsidDel="0068647D">
          <w:delText xml:space="preserve">straks </w:delText>
        </w:r>
      </w:del>
      <w:r>
        <w:t>genudsættes</w:t>
      </w:r>
      <w:ins w:id="76" w:author="Janne Palomino Dalby" w:date="2019-03-14T14:56:00Z">
        <w:r w:rsidR="0068647D">
          <w:t xml:space="preserve"> hurtigst muligt</w:t>
        </w:r>
      </w:ins>
      <w:r>
        <w:t>.</w:t>
      </w:r>
    </w:p>
    <w:p w14:paraId="0DEA9AA3" w14:textId="77777777" w:rsidR="00FC10E6" w:rsidRDefault="00FC10E6" w:rsidP="00482908">
      <w:pPr>
        <w:jc w:val="both"/>
      </w:pPr>
      <w:r w:rsidRPr="009050E8">
        <w:rPr>
          <w:i/>
        </w:rPr>
        <w:t>Stk. 3.</w:t>
      </w:r>
      <w:r>
        <w:t xml:space="preserve"> Opdrættede muslinger og østers fra godkendte dyrkningsanlæg er ikke omfattet af bestemmelserne i stk. 2.</w:t>
      </w:r>
    </w:p>
    <w:p w14:paraId="7C3B1E27" w14:textId="074F3632" w:rsidR="00FC10E6" w:rsidRDefault="00FC10E6" w:rsidP="009F704D">
      <w:pPr>
        <w:jc w:val="both"/>
      </w:pPr>
      <w:r w:rsidRPr="009050E8">
        <w:rPr>
          <w:b/>
        </w:rPr>
        <w:t xml:space="preserve">§ </w:t>
      </w:r>
      <w:r w:rsidR="00F42530">
        <w:rPr>
          <w:b/>
        </w:rPr>
        <w:t>2</w:t>
      </w:r>
      <w:ins w:id="77" w:author="Janne Palomino Dalby" w:date="2019-03-14T14:58:00Z">
        <w:r w:rsidR="000D3031">
          <w:rPr>
            <w:b/>
          </w:rPr>
          <w:t>2</w:t>
        </w:r>
      </w:ins>
      <w:del w:id="78" w:author="Janne Palomino Dalby" w:date="2019-03-14T14:58:00Z">
        <w:r w:rsidR="00F42530" w:rsidDel="000D3031">
          <w:rPr>
            <w:b/>
          </w:rPr>
          <w:delText>0</w:delText>
        </w:r>
      </w:del>
      <w:r w:rsidRPr="009050E8">
        <w:rPr>
          <w:b/>
        </w:rPr>
        <w:t>.</w:t>
      </w:r>
      <w:r>
        <w:t xml:space="preserve"> Uanset § </w:t>
      </w:r>
      <w:del w:id="79" w:author="Martin Chemnitz Mortensen" w:date="2019-04-09T09:28:00Z">
        <w:r w:rsidR="007A5237" w:rsidDel="00A61CB5">
          <w:delText>1</w:delText>
        </w:r>
        <w:r w:rsidR="009B3E0B" w:rsidDel="00A61CB5">
          <w:delText>9</w:delText>
        </w:r>
      </w:del>
      <w:ins w:id="80" w:author="Martin Chemnitz Mortensen" w:date="2019-04-09T09:28:00Z">
        <w:r w:rsidR="00A61CB5">
          <w:t>21</w:t>
        </w:r>
      </w:ins>
      <w:r>
        <w:t>, stk. 1 og 2, må enhver landing og ethvert parti blåmuslinger, herunder under transport mv., indeholde højst 10 vægtprocent blåmuslinger under 4,5 cm. I Limfjorden kan Fiskeristyrelsen tillade, at andelen af muslinger under mindstemålet forhøjes til 30 vægtprocent, hvis fartøjet og aftageren af blåmuslinger indgår i en af Fiskeristyrelsen godkendt genudlægningsordning. Dog må partiet efter sortering aldrig indeholde mere end 10 vægtprocent blåmuslinger under 4,5 cm.</w:t>
      </w:r>
    </w:p>
    <w:p w14:paraId="0300AE31" w14:textId="77777777" w:rsidR="00FC10E6" w:rsidRDefault="00FC10E6" w:rsidP="00482908">
      <w:pPr>
        <w:jc w:val="both"/>
      </w:pPr>
      <w:r w:rsidRPr="009050E8">
        <w:rPr>
          <w:i/>
        </w:rPr>
        <w:t>Stk. 2.</w:t>
      </w:r>
      <w:r>
        <w:t xml:space="preserve"> I særlige tilfælde kan Fiskeristyrelsen dispensere fra kravet i stk. 1 om, at fartøjet og aftageren skal indgå i en genudlægningsordning. Dispensation kan betinges af særlige vilkår.</w:t>
      </w:r>
    </w:p>
    <w:p w14:paraId="4C273031" w14:textId="64EA4781" w:rsidR="00FC10E6" w:rsidRDefault="00FC10E6" w:rsidP="009F704D">
      <w:pPr>
        <w:jc w:val="both"/>
      </w:pPr>
      <w:r w:rsidRPr="009050E8">
        <w:rPr>
          <w:b/>
        </w:rPr>
        <w:t xml:space="preserve">§ </w:t>
      </w:r>
      <w:r w:rsidR="004D4FD7">
        <w:rPr>
          <w:b/>
        </w:rPr>
        <w:t>2</w:t>
      </w:r>
      <w:ins w:id="81" w:author="Janne Palomino Dalby" w:date="2019-03-14T14:59:00Z">
        <w:r w:rsidR="000D3031">
          <w:rPr>
            <w:b/>
          </w:rPr>
          <w:t>3</w:t>
        </w:r>
      </w:ins>
      <w:del w:id="82" w:author="Janne Palomino Dalby" w:date="2019-03-14T14:59:00Z">
        <w:r w:rsidR="00F42530" w:rsidDel="000D3031">
          <w:rPr>
            <w:b/>
          </w:rPr>
          <w:delText>1</w:delText>
        </w:r>
      </w:del>
      <w:r w:rsidRPr="009050E8">
        <w:rPr>
          <w:b/>
        </w:rPr>
        <w:t>.</w:t>
      </w:r>
      <w:r>
        <w:t xml:space="preserve"> Fladøsters, der vejer mindre end 60 g, må ikke beholdes om bord, omlades, landes, opbevares, transporteres, sælges eller udbydes til salg, men skal straks genudsættes, så vidt muligt i levende tilstand. Dog er det tilladt, at der i den enkelte landing og i det enkelte parti er op til 5 vægtprocent fladøsters, som ikke opfylder denne vægtgrænse.</w:t>
      </w:r>
    </w:p>
    <w:p w14:paraId="1670AFF5" w14:textId="0AC5FBBB" w:rsidR="00FC10E6" w:rsidRDefault="00FC10E6" w:rsidP="009F704D">
      <w:pPr>
        <w:jc w:val="both"/>
      </w:pPr>
      <w:r w:rsidRPr="009050E8">
        <w:rPr>
          <w:b/>
        </w:rPr>
        <w:lastRenderedPageBreak/>
        <w:t xml:space="preserve">§ </w:t>
      </w:r>
      <w:r w:rsidR="00F42530">
        <w:rPr>
          <w:b/>
        </w:rPr>
        <w:t>2</w:t>
      </w:r>
      <w:ins w:id="83" w:author="Janne Palomino Dalby" w:date="2019-03-14T14:59:00Z">
        <w:r w:rsidR="000D3031">
          <w:rPr>
            <w:b/>
          </w:rPr>
          <w:t>4</w:t>
        </w:r>
      </w:ins>
      <w:del w:id="84" w:author="Janne Palomino Dalby" w:date="2019-03-14T14:59:00Z">
        <w:r w:rsidR="00F42530" w:rsidDel="000D3031">
          <w:rPr>
            <w:b/>
          </w:rPr>
          <w:delText>2</w:delText>
        </w:r>
      </w:del>
      <w:r w:rsidRPr="009050E8">
        <w:rPr>
          <w:b/>
        </w:rPr>
        <w:t>.</w:t>
      </w:r>
      <w:r>
        <w:t xml:space="preserve"> Enhver landing og ethvert parti østers må højst indeholde en bifangst på 10 vægtprocent blåmuslinger, såfremt fartøjet er i besiddelse af FTA af blåmuslinger.</w:t>
      </w:r>
    </w:p>
    <w:p w14:paraId="7C1B008C" w14:textId="77777777" w:rsidR="00FC10E6" w:rsidRDefault="00FC10E6" w:rsidP="00482908">
      <w:pPr>
        <w:jc w:val="both"/>
      </w:pPr>
      <w:r w:rsidRPr="009050E8">
        <w:rPr>
          <w:i/>
        </w:rPr>
        <w:t>Stk. 2.</w:t>
      </w:r>
      <w:r>
        <w:t xml:space="preserve"> Alle sten og skaller samt dyr, herunder blåmuslinger, der ikke er lovlig bifangst i medfør af stk. 1, skal straks efter fangsten genudsættes.</w:t>
      </w:r>
    </w:p>
    <w:p w14:paraId="32F1040E" w14:textId="6856DC92" w:rsidR="00FC10E6" w:rsidRDefault="00FC10E6" w:rsidP="009F704D">
      <w:pPr>
        <w:jc w:val="both"/>
      </w:pPr>
      <w:r w:rsidRPr="009050E8">
        <w:rPr>
          <w:b/>
        </w:rPr>
        <w:t>§ 2</w:t>
      </w:r>
      <w:ins w:id="85" w:author="Janne Palomino Dalby" w:date="2019-03-14T14:59:00Z">
        <w:r w:rsidR="000D3031">
          <w:rPr>
            <w:b/>
          </w:rPr>
          <w:t>5</w:t>
        </w:r>
      </w:ins>
      <w:del w:id="86" w:author="Janne Palomino Dalby" w:date="2019-03-14T14:59:00Z">
        <w:r w:rsidR="00F42530" w:rsidDel="000D3031">
          <w:rPr>
            <w:b/>
          </w:rPr>
          <w:delText>3</w:delText>
        </w:r>
      </w:del>
      <w:r w:rsidRPr="009050E8">
        <w:rPr>
          <w:b/>
        </w:rPr>
        <w:t>.</w:t>
      </w:r>
      <w:r>
        <w:t xml:space="preserve"> Den samlede fangstmængde og områderne, hvori der kan fiskes østers, fastsættes under hensyn til østersressourcens bevaring og reproduktion samt hensyn til det omgivne miljø.</w:t>
      </w:r>
    </w:p>
    <w:p w14:paraId="6335570A" w14:textId="454EB79F" w:rsidR="00FC10E6" w:rsidRDefault="00FC10E6" w:rsidP="00482908">
      <w:pPr>
        <w:jc w:val="both"/>
      </w:pPr>
      <w:r w:rsidRPr="009050E8">
        <w:rPr>
          <w:i/>
        </w:rPr>
        <w:t>Stk. 2.</w:t>
      </w:r>
      <w:r>
        <w:t xml:space="preserve"> På baggrund af den samlede fangstmængde for tilladelsesperioden fastsættes størrelsen af de tilladte fangstmængder for fartøjer, som disponerer over FTA og for fartøjer, som er indplaceret som Mindre Aktive Østersfartøjer, jf. den i § 4, stk. 1 nævnte bekendtgørelse. Af den samlede tilladte mængde kan Fiskeristyrelsen ved starten af tilladelsesperioden afsætte en reserve.</w:t>
      </w:r>
    </w:p>
    <w:p w14:paraId="1058FF31" w14:textId="6758AA3F" w:rsidR="00FC10E6" w:rsidRDefault="00FC10E6">
      <w:pPr>
        <w:jc w:val="both"/>
      </w:pPr>
      <w:r w:rsidRPr="009050E8">
        <w:rPr>
          <w:b/>
        </w:rPr>
        <w:t>§ 2</w:t>
      </w:r>
      <w:ins w:id="87" w:author="Janne Palomino Dalby" w:date="2019-03-14T14:59:00Z">
        <w:r w:rsidR="000D3031">
          <w:rPr>
            <w:b/>
          </w:rPr>
          <w:t>6</w:t>
        </w:r>
      </w:ins>
      <w:del w:id="88" w:author="Janne Palomino Dalby" w:date="2019-03-14T14:59:00Z">
        <w:r w:rsidR="00F42530" w:rsidDel="000D3031">
          <w:rPr>
            <w:b/>
          </w:rPr>
          <w:delText>4</w:delText>
        </w:r>
      </w:del>
      <w:r w:rsidRPr="009050E8">
        <w:rPr>
          <w:b/>
        </w:rPr>
        <w:t>.</w:t>
      </w:r>
      <w:r>
        <w:t xml:space="preserve"> Vilkår og bestemmelser vedrørende højst tilladt bifangst er overtrådt, hvis der ved en repræsentativ prøve udtaget efter reglerne i Kommissionens forordning nr. 954/87 af 1. april 1987 konstateres højere bifangst end tilladt.</w:t>
      </w:r>
    </w:p>
    <w:p w14:paraId="34C5FB3E" w14:textId="77777777" w:rsidR="00FC10E6" w:rsidRDefault="00FC10E6" w:rsidP="009F704D">
      <w:pPr>
        <w:jc w:val="center"/>
      </w:pPr>
      <w:r>
        <w:t>Kapitel 5</w:t>
      </w:r>
    </w:p>
    <w:p w14:paraId="2A4456F6" w14:textId="77777777" w:rsidR="00FC10E6" w:rsidRPr="009050E8" w:rsidRDefault="00FC10E6">
      <w:pPr>
        <w:jc w:val="center"/>
        <w:rPr>
          <w:i/>
        </w:rPr>
      </w:pPr>
      <w:r w:rsidRPr="009050E8">
        <w:rPr>
          <w:i/>
        </w:rPr>
        <w:t>Østersfiskeri i Limfjorden</w:t>
      </w:r>
    </w:p>
    <w:p w14:paraId="1AC8E240" w14:textId="4F883197" w:rsidR="00FC10E6" w:rsidRDefault="00FC10E6" w:rsidP="009F704D">
      <w:pPr>
        <w:jc w:val="both"/>
      </w:pPr>
      <w:r w:rsidRPr="009050E8">
        <w:rPr>
          <w:b/>
        </w:rPr>
        <w:t>§ 2</w:t>
      </w:r>
      <w:ins w:id="89" w:author="Janne Palomino Dalby" w:date="2019-03-14T14:59:00Z">
        <w:r w:rsidR="000D3031">
          <w:rPr>
            <w:b/>
          </w:rPr>
          <w:t>7</w:t>
        </w:r>
      </w:ins>
      <w:del w:id="90" w:author="Janne Palomino Dalby" w:date="2019-03-14T14:59:00Z">
        <w:r w:rsidR="00F42530" w:rsidDel="000D3031">
          <w:rPr>
            <w:b/>
          </w:rPr>
          <w:delText>5</w:delText>
        </w:r>
      </w:del>
      <w:r w:rsidRPr="009050E8">
        <w:rPr>
          <w:b/>
        </w:rPr>
        <w:t>.</w:t>
      </w:r>
      <w:r>
        <w:t xml:space="preserve"> Fiskeri efter og landing af fladøsters er forbudt i Limfjorden fra den 15. maj til og med den 31. august.</w:t>
      </w:r>
    </w:p>
    <w:p w14:paraId="279C84A6" w14:textId="77777777" w:rsidR="00FC10E6" w:rsidRDefault="00FC10E6" w:rsidP="00482908">
      <w:pPr>
        <w:jc w:val="both"/>
      </w:pPr>
      <w:r w:rsidRPr="009050E8">
        <w:rPr>
          <w:i/>
        </w:rPr>
        <w:t>Stk. 2.</w:t>
      </w:r>
      <w:r>
        <w:t xml:space="preserve"> Fiskeristyrelsen kan efter høring af Danmarks Tekniske Universitet, Institut for </w:t>
      </w:r>
      <w:proofErr w:type="spellStart"/>
      <w:r>
        <w:t>Akvatiske</w:t>
      </w:r>
      <w:proofErr w:type="spellEnd"/>
      <w:r>
        <w:t xml:space="preserve"> Ressourcer, helt eller delvist, åbne eller lukke områder for østersfiskeri af hensyn til østersyngel.</w:t>
      </w:r>
    </w:p>
    <w:p w14:paraId="3A998E26" w14:textId="77777777" w:rsidR="00FC10E6" w:rsidRPr="009050E8" w:rsidRDefault="00FC10E6" w:rsidP="00482908">
      <w:pPr>
        <w:jc w:val="center"/>
        <w:rPr>
          <w:i/>
        </w:rPr>
      </w:pPr>
      <w:proofErr w:type="spellStart"/>
      <w:r w:rsidRPr="009050E8">
        <w:rPr>
          <w:i/>
        </w:rPr>
        <w:t>Brejlefiskeri</w:t>
      </w:r>
      <w:proofErr w:type="spellEnd"/>
    </w:p>
    <w:p w14:paraId="2FEF2A56" w14:textId="36E34D9D" w:rsidR="00FC10E6" w:rsidRDefault="00FC10E6" w:rsidP="009F704D">
      <w:pPr>
        <w:jc w:val="both"/>
      </w:pPr>
      <w:r w:rsidRPr="009050E8">
        <w:rPr>
          <w:b/>
        </w:rPr>
        <w:t>§ 2</w:t>
      </w:r>
      <w:ins w:id="91" w:author="Janne Palomino Dalby" w:date="2019-03-14T14:59:00Z">
        <w:r w:rsidR="000D3031">
          <w:rPr>
            <w:b/>
          </w:rPr>
          <w:t>8</w:t>
        </w:r>
      </w:ins>
      <w:del w:id="92" w:author="Janne Palomino Dalby" w:date="2019-03-14T14:59:00Z">
        <w:r w:rsidR="00F42530" w:rsidDel="000D3031">
          <w:rPr>
            <w:b/>
          </w:rPr>
          <w:delText>6</w:delText>
        </w:r>
      </w:del>
      <w:r w:rsidRPr="009050E8">
        <w:rPr>
          <w:b/>
        </w:rPr>
        <w:t>.</w:t>
      </w:r>
      <w:r>
        <w:t xml:space="preserve"> Fiskeri, der udøves i henhold til en tilladelse efter § 5, skal foregå med et redskab, der opfylder følgende betingelser:</w:t>
      </w:r>
    </w:p>
    <w:p w14:paraId="0537F99E" w14:textId="6FE10D53" w:rsidR="00FC10E6" w:rsidRDefault="00FC10E6" w:rsidP="009F704D">
      <w:pPr>
        <w:pStyle w:val="Listeafsnit"/>
        <w:numPr>
          <w:ilvl w:val="0"/>
          <w:numId w:val="7"/>
        </w:numPr>
        <w:jc w:val="both"/>
      </w:pPr>
      <w:r>
        <w:t>Rammen for håndredskabet skal være af jern og være cirkelformet med en diameter på højst 40 cm.</w:t>
      </w:r>
    </w:p>
    <w:p w14:paraId="4F6FC3BE" w14:textId="360ECC41" w:rsidR="00FC10E6" w:rsidRDefault="00FC10E6" w:rsidP="009F704D">
      <w:pPr>
        <w:pStyle w:val="Listeafsnit"/>
        <w:numPr>
          <w:ilvl w:val="0"/>
          <w:numId w:val="7"/>
        </w:numPr>
        <w:jc w:val="both"/>
      </w:pPr>
      <w:r>
        <w:t>Stangen, hvorpå jernrammen er fastgjort, må højst have en længde på 5m.</w:t>
      </w:r>
    </w:p>
    <w:p w14:paraId="0DB52359" w14:textId="77777777" w:rsidR="00FC10E6" w:rsidRDefault="00FC10E6" w:rsidP="009F704D">
      <w:pPr>
        <w:jc w:val="both"/>
      </w:pPr>
      <w:r w:rsidRPr="009050E8">
        <w:rPr>
          <w:i/>
        </w:rPr>
        <w:t xml:space="preserve">Stk. 2. </w:t>
      </w:r>
      <w:r>
        <w:t>Under fiskeri skal redskabet konstant være håndholdt, og fartøjet må ikke fremdrives med motorkraft.</w:t>
      </w:r>
    </w:p>
    <w:p w14:paraId="7919C035" w14:textId="77777777" w:rsidR="00FC10E6" w:rsidRDefault="00FC10E6" w:rsidP="009F704D">
      <w:pPr>
        <w:jc w:val="both"/>
      </w:pPr>
      <w:r w:rsidRPr="009050E8">
        <w:rPr>
          <w:i/>
        </w:rPr>
        <w:t xml:space="preserve">Stk. 3. </w:t>
      </w:r>
      <w:r>
        <w:t>Om bord på fartøjer, der har tilladelse til østersfiskeri med håndholdte redskaber, må der ikke forefindes redskaber, der kan anvendes til skrabning af østers.</w:t>
      </w:r>
    </w:p>
    <w:p w14:paraId="6BEF97E7" w14:textId="77777777" w:rsidR="00FC10E6" w:rsidRDefault="00FC10E6" w:rsidP="00482908">
      <w:pPr>
        <w:jc w:val="both"/>
      </w:pPr>
      <w:r w:rsidRPr="009050E8">
        <w:rPr>
          <w:i/>
        </w:rPr>
        <w:t>Stk. 4.</w:t>
      </w:r>
      <w:r>
        <w:t xml:space="preserve"> Der kan ikke udstedes eller opretholdes tilladelse til østersfiskeri med håndholdte redskaber med et fartøj, hvis ejeren eller medejeren af det Mindre Aktive Østersfartøj samtidig er ejer eller medejer af et fartøj, der har tilladelse til østersfiskeri med skrabende redskaber.</w:t>
      </w:r>
    </w:p>
    <w:p w14:paraId="61A3736D" w14:textId="49255F1E" w:rsidR="00FC10E6" w:rsidRDefault="00FC10E6" w:rsidP="009F704D">
      <w:pPr>
        <w:jc w:val="both"/>
      </w:pPr>
      <w:r w:rsidRPr="009050E8">
        <w:rPr>
          <w:b/>
        </w:rPr>
        <w:t>§ 2</w:t>
      </w:r>
      <w:ins w:id="93" w:author="Janne Palomino Dalby" w:date="2019-03-14T14:59:00Z">
        <w:r w:rsidR="000D3031">
          <w:rPr>
            <w:b/>
          </w:rPr>
          <w:t>9</w:t>
        </w:r>
      </w:ins>
      <w:del w:id="94" w:author="Janne Palomino Dalby" w:date="2019-03-14T14:59:00Z">
        <w:r w:rsidR="00F42530" w:rsidDel="000D3031">
          <w:rPr>
            <w:b/>
          </w:rPr>
          <w:delText>7</w:delText>
        </w:r>
      </w:del>
      <w:r w:rsidRPr="009050E8">
        <w:rPr>
          <w:b/>
        </w:rPr>
        <w:t>.</w:t>
      </w:r>
      <w:r>
        <w:t xml:space="preserve"> Fartøjsejere, der har tilladelse til fiskeri efter østers med håndholdte redskaber, jf. § 5, kan foretage fartøjsudskiftning, under betingelse af at det fartøj, der fremover skal fiskes med, har en længde overalt, der ikke overstiger 8 m.</w:t>
      </w:r>
    </w:p>
    <w:p w14:paraId="6BD6F964" w14:textId="77777777" w:rsidR="00FC10E6" w:rsidRDefault="00FC10E6" w:rsidP="009F704D">
      <w:pPr>
        <w:jc w:val="center"/>
      </w:pPr>
      <w:r>
        <w:lastRenderedPageBreak/>
        <w:t>Kapitel 6</w:t>
      </w:r>
    </w:p>
    <w:p w14:paraId="312A6BB0" w14:textId="77777777" w:rsidR="00FC10E6" w:rsidRPr="009050E8" w:rsidRDefault="00FC10E6">
      <w:pPr>
        <w:jc w:val="center"/>
        <w:rPr>
          <w:i/>
        </w:rPr>
      </w:pPr>
      <w:r w:rsidRPr="009050E8">
        <w:rPr>
          <w:i/>
        </w:rPr>
        <w:t>Muslingefiskeri i Limfjorden</w:t>
      </w:r>
    </w:p>
    <w:p w14:paraId="43720A3E" w14:textId="6CE37218" w:rsidR="00FC10E6" w:rsidRDefault="00FC10E6" w:rsidP="009F704D">
      <w:pPr>
        <w:jc w:val="both"/>
      </w:pPr>
      <w:r w:rsidRPr="009050E8">
        <w:rPr>
          <w:b/>
        </w:rPr>
        <w:t xml:space="preserve">§ </w:t>
      </w:r>
      <w:ins w:id="95" w:author="Janne Palomino Dalby" w:date="2019-03-14T14:59:00Z">
        <w:r w:rsidR="000D3031">
          <w:rPr>
            <w:b/>
          </w:rPr>
          <w:t>30</w:t>
        </w:r>
      </w:ins>
      <w:del w:id="96" w:author="Janne Palomino Dalby" w:date="2019-03-14T14:59:00Z">
        <w:r w:rsidRPr="009050E8" w:rsidDel="000D3031">
          <w:rPr>
            <w:b/>
          </w:rPr>
          <w:delText>2</w:delText>
        </w:r>
        <w:r w:rsidR="00F42530" w:rsidDel="000D3031">
          <w:rPr>
            <w:b/>
          </w:rPr>
          <w:delText>8</w:delText>
        </w:r>
      </w:del>
      <w:r w:rsidRPr="009050E8">
        <w:rPr>
          <w:b/>
        </w:rPr>
        <w:t>.</w:t>
      </w:r>
      <w:r>
        <w:t xml:space="preserve"> Fiskeri efter muslinger er forbudt i Limfjorden i følgende områder:</w:t>
      </w:r>
    </w:p>
    <w:p w14:paraId="08FFB50F" w14:textId="738DD494" w:rsidR="00FC10E6" w:rsidRDefault="00FC10E6" w:rsidP="009F704D">
      <w:pPr>
        <w:pStyle w:val="Listeafsnit"/>
        <w:numPr>
          <w:ilvl w:val="0"/>
          <w:numId w:val="9"/>
        </w:numPr>
        <w:jc w:val="both"/>
      </w:pPr>
      <w:r>
        <w:t>Området afgrænset af Jegindø dæmning vest (56° 38,340 N - 8° 35,608 Ø) og øst (56° 38,370 N - 8° 35,909 Ø), linjen Hestør Odde (56° 40,140 N - 8° 38,613 Ø) og Bøløre Odde (56° 39,702</w:t>
      </w:r>
      <w:r w:rsidR="005C54B0">
        <w:t xml:space="preserve"> N - 8° </w:t>
      </w:r>
      <w:r>
        <w:t>38,479 Ø) samt linjen mellem færgelejerne ved Neessund overfarte</w:t>
      </w:r>
      <w:r w:rsidR="005C54B0">
        <w:t xml:space="preserve">n vest (56°44,412 N - 8° 29,236 </w:t>
      </w:r>
      <w:r>
        <w:t>Ø) og øst (56° 44,316 N - 8° 30,248 Ø).</w:t>
      </w:r>
    </w:p>
    <w:p w14:paraId="54D1AD55" w14:textId="64F122ED" w:rsidR="00FC10E6" w:rsidRDefault="00FC10E6" w:rsidP="009F704D">
      <w:pPr>
        <w:pStyle w:val="Listeafsnit"/>
        <w:numPr>
          <w:ilvl w:val="0"/>
          <w:numId w:val="9"/>
        </w:numPr>
        <w:jc w:val="both"/>
      </w:pPr>
      <w:r>
        <w:t>Løgstør Bredning, afgrænset mod syd af 56° 58,82 N, samt Limfjo</w:t>
      </w:r>
      <w:r w:rsidR="005C54B0">
        <w:t xml:space="preserve">rden mellem Aggersundbroen nord </w:t>
      </w:r>
      <w:r>
        <w:t>(57° 00,006 N - 9° 17,564 Ø) syd (56° 59,922 N - 9° 17,723 Ø) og</w:t>
      </w:r>
      <w:r w:rsidR="005C54B0">
        <w:t xml:space="preserve"> en linje retvisende syd af den </w:t>
      </w:r>
      <w:r>
        <w:t>østligste mole i Gjøl Havn (57° 03,744 N - 9° 42,172 Ø).</w:t>
      </w:r>
    </w:p>
    <w:p w14:paraId="0AF36827" w14:textId="3052895A" w:rsidR="00FC10E6" w:rsidRDefault="00FC10E6" w:rsidP="009F704D">
      <w:pPr>
        <w:pStyle w:val="Listeafsnit"/>
        <w:numPr>
          <w:ilvl w:val="0"/>
          <w:numId w:val="9"/>
        </w:numPr>
        <w:jc w:val="both"/>
      </w:pPr>
      <w:proofErr w:type="spellStart"/>
      <w:r>
        <w:t>Lønnerup</w:t>
      </w:r>
      <w:proofErr w:type="spellEnd"/>
      <w:r>
        <w:t xml:space="preserve"> Fjord og bugten op imod Hovsør Havn i området vest for en ret linje mellem Sennels Hage</w:t>
      </w:r>
      <w:r w:rsidR="005C54B0">
        <w:t xml:space="preserve"> </w:t>
      </w:r>
      <w:r>
        <w:t>(56° 58,500 N - 8° 50,910 Ø) og den østligste del af Hovsør Røn (56° 59,430 N - 8° 51,500 Ø).</w:t>
      </w:r>
    </w:p>
    <w:p w14:paraId="36EF6494" w14:textId="5376D009" w:rsidR="00FC10E6" w:rsidRDefault="00FC10E6" w:rsidP="009F704D">
      <w:pPr>
        <w:pStyle w:val="Listeafsnit"/>
        <w:numPr>
          <w:ilvl w:val="0"/>
          <w:numId w:val="9"/>
        </w:numPr>
        <w:jc w:val="both"/>
      </w:pPr>
      <w:r>
        <w:t>Hjarbæk Fjord afgrænset af Virksundbroen, vest (56° 36,384 N - 9° 1</w:t>
      </w:r>
      <w:r w:rsidR="005C54B0">
        <w:t xml:space="preserve">7,339 Ø) og øst (56° 36,342 N - </w:t>
      </w:r>
      <w:r>
        <w:t>9° 17,584 Ø).</w:t>
      </w:r>
    </w:p>
    <w:p w14:paraId="18F25563" w14:textId="1C7B304B" w:rsidR="00FC10E6" w:rsidRDefault="00FC10E6" w:rsidP="00482908">
      <w:pPr>
        <w:pStyle w:val="Listeafsnit"/>
        <w:numPr>
          <w:ilvl w:val="0"/>
          <w:numId w:val="9"/>
        </w:numPr>
        <w:jc w:val="both"/>
      </w:pPr>
      <w:r>
        <w:t xml:space="preserve">Harrevig, afgrænset ved linjen fra </w:t>
      </w:r>
      <w:proofErr w:type="spellStart"/>
      <w:r>
        <w:t>Sester</w:t>
      </w:r>
      <w:proofErr w:type="spellEnd"/>
      <w:r>
        <w:t xml:space="preserve"> Odde (56° 42,300 N - 8</w:t>
      </w:r>
      <w:r w:rsidR="005C54B0">
        <w:t xml:space="preserve">° 52,522 Ø) til Hjerkbjerg (56° </w:t>
      </w:r>
      <w:r>
        <w:t>42,060 N - 8° 52,508 Ø).</w:t>
      </w:r>
    </w:p>
    <w:p w14:paraId="23C285B7" w14:textId="5AF6B28D" w:rsidR="00FC10E6" w:rsidRDefault="00FC10E6" w:rsidP="009F704D">
      <w:pPr>
        <w:jc w:val="both"/>
      </w:pPr>
      <w:r w:rsidRPr="009050E8">
        <w:rPr>
          <w:b/>
        </w:rPr>
        <w:t xml:space="preserve">§ </w:t>
      </w:r>
      <w:ins w:id="97" w:author="Janne Palomino Dalby" w:date="2019-03-14T14:59:00Z">
        <w:r w:rsidR="000D3031">
          <w:rPr>
            <w:b/>
          </w:rPr>
          <w:t>31</w:t>
        </w:r>
      </w:ins>
      <w:del w:id="98" w:author="Janne Palomino Dalby" w:date="2019-03-14T14:59:00Z">
        <w:r w:rsidRPr="009050E8" w:rsidDel="000D3031">
          <w:rPr>
            <w:b/>
          </w:rPr>
          <w:delText>2</w:delText>
        </w:r>
        <w:r w:rsidR="00F42530" w:rsidDel="000D3031">
          <w:rPr>
            <w:b/>
          </w:rPr>
          <w:delText>9</w:delText>
        </w:r>
      </w:del>
      <w:r w:rsidRPr="009050E8">
        <w:rPr>
          <w:b/>
        </w:rPr>
        <w:t>.</w:t>
      </w:r>
      <w:r>
        <w:t xml:space="preserve"> Fiskeri efter og landing af muslinger er forbudt i Limfjorden fra og </w:t>
      </w:r>
      <w:r w:rsidR="005C54B0">
        <w:t xml:space="preserve">med 1. søndag i juli til og med </w:t>
      </w:r>
      <w:r>
        <w:t>1. søndag i september.</w:t>
      </w:r>
    </w:p>
    <w:p w14:paraId="789093A5" w14:textId="77777777" w:rsidR="00FC10E6" w:rsidRDefault="00FC10E6" w:rsidP="009F704D">
      <w:pPr>
        <w:jc w:val="both"/>
      </w:pPr>
      <w:r w:rsidRPr="009050E8">
        <w:rPr>
          <w:i/>
        </w:rPr>
        <w:t>Stk. 2.</w:t>
      </w:r>
      <w:r>
        <w:t xml:space="preserve"> Uagtet stk. 1 kan der efter ansøgning til Fiskeristyrelsen udstedes till</w:t>
      </w:r>
      <w:r w:rsidR="005C54B0">
        <w:t xml:space="preserve">adelse til et begrænset fiskeri </w:t>
      </w:r>
      <w:r>
        <w:t>efter blåmuslinger til fersk konsum i forbudsperioden.</w:t>
      </w:r>
    </w:p>
    <w:p w14:paraId="5D7D1CCC" w14:textId="77777777" w:rsidR="00FC10E6" w:rsidRDefault="00FC10E6" w:rsidP="00482908">
      <w:pPr>
        <w:jc w:val="both"/>
      </w:pPr>
      <w:r w:rsidRPr="009050E8">
        <w:rPr>
          <w:i/>
        </w:rPr>
        <w:t>Stk. 3.</w:t>
      </w:r>
      <w:r>
        <w:t xml:space="preserve"> Uagtet stk. 1 er der ved risiko for iltsvind mulighed for, efter ansøgning, at op</w:t>
      </w:r>
      <w:r w:rsidR="005C54B0">
        <w:t xml:space="preserve">nå tilladelse til </w:t>
      </w:r>
      <w:r>
        <w:t>omplantning af blåmuslinger.</w:t>
      </w:r>
    </w:p>
    <w:p w14:paraId="23C6A1B1" w14:textId="1CDF7D84" w:rsidR="00FC10E6" w:rsidRDefault="00FC10E6" w:rsidP="00482908">
      <w:pPr>
        <w:jc w:val="both"/>
      </w:pPr>
      <w:r w:rsidRPr="009050E8">
        <w:rPr>
          <w:b/>
        </w:rPr>
        <w:t>§</w:t>
      </w:r>
      <w:ins w:id="99" w:author="Janne Palomino Dalby" w:date="2019-03-14T14:59:00Z">
        <w:r w:rsidR="002C5F1A">
          <w:rPr>
            <w:b/>
          </w:rPr>
          <w:t xml:space="preserve"> 32</w:t>
        </w:r>
      </w:ins>
      <w:del w:id="100" w:author="Janne Palomino Dalby" w:date="2019-03-14T14:59:00Z">
        <w:r w:rsidRPr="009050E8" w:rsidDel="000D3031">
          <w:rPr>
            <w:b/>
          </w:rPr>
          <w:delText xml:space="preserve"> </w:delText>
        </w:r>
        <w:r w:rsidR="00F42530" w:rsidDel="000D3031">
          <w:rPr>
            <w:b/>
          </w:rPr>
          <w:delText>30</w:delText>
        </w:r>
      </w:del>
      <w:r w:rsidRPr="009050E8">
        <w:rPr>
          <w:b/>
        </w:rPr>
        <w:t>.</w:t>
      </w:r>
      <w:r>
        <w:t xml:space="preserve"> Fiskeri efter og landing af muslinger er forbudt i Limfjorden på søndage.</w:t>
      </w:r>
    </w:p>
    <w:p w14:paraId="1635C624" w14:textId="44DEE15B" w:rsidR="00FC10E6" w:rsidRDefault="00FC10E6" w:rsidP="009F704D">
      <w:pPr>
        <w:jc w:val="both"/>
      </w:pPr>
      <w:r w:rsidRPr="009050E8">
        <w:rPr>
          <w:b/>
        </w:rPr>
        <w:t xml:space="preserve">§ </w:t>
      </w:r>
      <w:r w:rsidR="00F42530">
        <w:rPr>
          <w:b/>
        </w:rPr>
        <w:t>3</w:t>
      </w:r>
      <w:ins w:id="101" w:author="Janne Palomino Dalby" w:date="2019-03-14T14:59:00Z">
        <w:r w:rsidR="002C5F1A">
          <w:rPr>
            <w:b/>
          </w:rPr>
          <w:t>3</w:t>
        </w:r>
      </w:ins>
      <w:del w:id="102" w:author="Janne Palomino Dalby" w:date="2019-03-14T14:59:00Z">
        <w:r w:rsidR="00F42530" w:rsidDel="002C5F1A">
          <w:rPr>
            <w:b/>
          </w:rPr>
          <w:delText>1</w:delText>
        </w:r>
      </w:del>
      <w:r w:rsidRPr="009050E8">
        <w:rPr>
          <w:b/>
        </w:rPr>
        <w:t>.</w:t>
      </w:r>
      <w:r>
        <w:t xml:space="preserve"> Fiskeristyrelsen kan meddele påbud om åbning eller lukning (fiske</w:t>
      </w:r>
      <w:r w:rsidR="005C54B0">
        <w:t xml:space="preserve">riforbud) for muslingefiskeri i </w:t>
      </w:r>
      <w:r>
        <w:t>et eller flere produktionsområder.</w:t>
      </w:r>
    </w:p>
    <w:p w14:paraId="27FF0774" w14:textId="77777777" w:rsidR="00FC10E6" w:rsidRDefault="00FC10E6" w:rsidP="00482908">
      <w:pPr>
        <w:jc w:val="both"/>
      </w:pPr>
      <w:r w:rsidRPr="009050E8">
        <w:rPr>
          <w:i/>
        </w:rPr>
        <w:t>Stk. 2.</w:t>
      </w:r>
      <w:r>
        <w:t xml:space="preserve"> Hel eller delvis lukning af produktionsområder meddeles efter retningslinjer, som fastsættes i fiskeritilladelsen.</w:t>
      </w:r>
    </w:p>
    <w:p w14:paraId="7DCDC5B4" w14:textId="0D329061" w:rsidR="00FC10E6" w:rsidRDefault="00FC10E6" w:rsidP="009F704D">
      <w:pPr>
        <w:jc w:val="both"/>
      </w:pPr>
      <w:r w:rsidRPr="0041727B">
        <w:rPr>
          <w:b/>
        </w:rPr>
        <w:t xml:space="preserve">§ </w:t>
      </w:r>
      <w:r w:rsidR="00F42530">
        <w:rPr>
          <w:b/>
        </w:rPr>
        <w:t>3</w:t>
      </w:r>
      <w:ins w:id="103" w:author="Janne Palomino Dalby" w:date="2019-03-14T14:59:00Z">
        <w:r w:rsidR="002C5F1A">
          <w:rPr>
            <w:b/>
          </w:rPr>
          <w:t>4</w:t>
        </w:r>
      </w:ins>
      <w:del w:id="104" w:author="Janne Palomino Dalby" w:date="2019-03-14T14:59:00Z">
        <w:r w:rsidR="00F42530" w:rsidDel="002C5F1A">
          <w:rPr>
            <w:b/>
          </w:rPr>
          <w:delText>2</w:delText>
        </w:r>
      </w:del>
      <w:r w:rsidRPr="0041727B">
        <w:rPr>
          <w:b/>
        </w:rPr>
        <w:t>.</w:t>
      </w:r>
      <w:r>
        <w:t xml:space="preserve"> Enhver landing og ethvert parti muslinger må højst indeholde en bifang</w:t>
      </w:r>
      <w:r w:rsidR="005C54B0">
        <w:t xml:space="preserve">st på 1 vægtprocent fladøsters, </w:t>
      </w:r>
      <w:r>
        <w:t>der skal fiskes og landes samtidig med muslingepartiet. Fladøster</w:t>
      </w:r>
      <w:r w:rsidR="005C54B0">
        <w:t xml:space="preserve">s, som er fisket som bifangst i </w:t>
      </w:r>
      <w:r>
        <w:t>muslingefiskeri i perioden nævnt i § 2</w:t>
      </w:r>
      <w:r w:rsidR="00203EA9">
        <w:t>5</w:t>
      </w:r>
      <w:r>
        <w:t>, stk. 1, skal genudsættes hurtigst muligt.</w:t>
      </w:r>
    </w:p>
    <w:p w14:paraId="11E50EE3" w14:textId="77777777" w:rsidR="00FC10E6" w:rsidRDefault="00FC10E6" w:rsidP="009F704D">
      <w:pPr>
        <w:jc w:val="center"/>
      </w:pPr>
      <w:r>
        <w:t>Kapitel 7</w:t>
      </w:r>
    </w:p>
    <w:p w14:paraId="1B78C2EE" w14:textId="77777777" w:rsidR="00FC10E6" w:rsidRPr="0041727B" w:rsidRDefault="00FC10E6" w:rsidP="009F704D">
      <w:pPr>
        <w:jc w:val="center"/>
        <w:rPr>
          <w:i/>
        </w:rPr>
      </w:pPr>
      <w:r w:rsidRPr="0041727B">
        <w:rPr>
          <w:i/>
        </w:rPr>
        <w:t>Muslingefiskeri i Horsens, Vejle og Kolding Fjorde</w:t>
      </w:r>
    </w:p>
    <w:p w14:paraId="02DADB3D" w14:textId="67D97FAD" w:rsidR="00FC10E6" w:rsidRDefault="00FC10E6" w:rsidP="009F704D">
      <w:pPr>
        <w:jc w:val="both"/>
      </w:pPr>
      <w:r w:rsidRPr="0041727B">
        <w:rPr>
          <w:b/>
        </w:rPr>
        <w:t>§ 3</w:t>
      </w:r>
      <w:ins w:id="105" w:author="Janne Palomino Dalby" w:date="2019-03-14T15:00:00Z">
        <w:r w:rsidR="002C5F1A">
          <w:rPr>
            <w:b/>
          </w:rPr>
          <w:t>5</w:t>
        </w:r>
      </w:ins>
      <w:del w:id="106" w:author="Janne Palomino Dalby" w:date="2019-03-14T14:59:00Z">
        <w:r w:rsidR="00F42530" w:rsidDel="002C5F1A">
          <w:rPr>
            <w:b/>
          </w:rPr>
          <w:delText>3</w:delText>
        </w:r>
      </w:del>
      <w:r w:rsidRPr="0041727B">
        <w:rPr>
          <w:b/>
        </w:rPr>
        <w:t>.</w:t>
      </w:r>
      <w:r>
        <w:t xml:space="preserve"> Fiskeri efter muslinger er forbudt i Horsens Fjord i følgende områder:</w:t>
      </w:r>
    </w:p>
    <w:p w14:paraId="21195E2C" w14:textId="6D724EE7" w:rsidR="00FC10E6" w:rsidRDefault="00FC10E6" w:rsidP="009F704D">
      <w:pPr>
        <w:pStyle w:val="Listeafsnit"/>
        <w:numPr>
          <w:ilvl w:val="0"/>
          <w:numId w:val="11"/>
        </w:numPr>
        <w:jc w:val="both"/>
      </w:pPr>
      <w:r>
        <w:t>I fjordens nordlige del, afgrænset mod øst af dæmningen fra Jensnæ</w:t>
      </w:r>
      <w:r w:rsidR="005C54B0">
        <w:t xml:space="preserve">s (55° 52,230 N - 10° 07,116 Ø) </w:t>
      </w:r>
      <w:r>
        <w:t>til Alhale på Alrø (55° 51,828 N - 10° 06,930 Ø) og mod syd af linje</w:t>
      </w:r>
      <w:r w:rsidR="005C54B0">
        <w:t xml:space="preserve">n fra </w:t>
      </w:r>
      <w:r w:rsidR="005C54B0">
        <w:lastRenderedPageBreak/>
        <w:t xml:space="preserve">Strevelshoved (55° 52,158 </w:t>
      </w:r>
      <w:r>
        <w:t>N - 10° 03,648 Ø) i retning mod Brakør Skovs sydøstligste punkt (</w:t>
      </w:r>
      <w:r w:rsidR="005C54B0">
        <w:t xml:space="preserve">55° 51,516 N - 9° 57,946 Ø) til </w:t>
      </w:r>
      <w:r>
        <w:t>der, hvor denne linje skærer linjen 400 m fra lavvandslinjen og vest der</w:t>
      </w:r>
      <w:r w:rsidR="005C54B0">
        <w:t xml:space="preserve">for, inden for linjen 400 m fra </w:t>
      </w:r>
      <w:r>
        <w:t>lavvandslinjen.</w:t>
      </w:r>
    </w:p>
    <w:p w14:paraId="653E7B80" w14:textId="6A580871" w:rsidR="00FC10E6" w:rsidRDefault="00FC10E6" w:rsidP="009F704D">
      <w:pPr>
        <w:pStyle w:val="Listeafsnit"/>
        <w:numPr>
          <w:ilvl w:val="0"/>
          <w:numId w:val="11"/>
        </w:numPr>
        <w:jc w:val="both"/>
      </w:pPr>
      <w:r>
        <w:t>I fjordens vestlige del, afgrænset mod øst af 9° 55,920 Ø.</w:t>
      </w:r>
    </w:p>
    <w:p w14:paraId="2914D337" w14:textId="4FC978AA" w:rsidR="00FC10E6" w:rsidRDefault="00FC10E6" w:rsidP="00482908">
      <w:pPr>
        <w:pStyle w:val="Listeafsnit"/>
        <w:numPr>
          <w:ilvl w:val="0"/>
          <w:numId w:val="11"/>
        </w:numPr>
        <w:jc w:val="both"/>
      </w:pPr>
      <w:r>
        <w:t>I fjordens sydlige del, inden for linjen 400 m fra lavvandslinjen.</w:t>
      </w:r>
    </w:p>
    <w:p w14:paraId="1EF7A62C" w14:textId="1E03F0A8" w:rsidR="00FC10E6" w:rsidRDefault="00FC10E6" w:rsidP="009F704D">
      <w:pPr>
        <w:jc w:val="both"/>
      </w:pPr>
      <w:r w:rsidRPr="0041727B">
        <w:rPr>
          <w:b/>
        </w:rPr>
        <w:t>§ 3</w:t>
      </w:r>
      <w:ins w:id="107" w:author="Janne Palomino Dalby" w:date="2019-03-14T15:00:00Z">
        <w:r w:rsidR="002C5F1A">
          <w:rPr>
            <w:b/>
          </w:rPr>
          <w:t>6</w:t>
        </w:r>
      </w:ins>
      <w:del w:id="108" w:author="Janne Palomino Dalby" w:date="2019-03-14T15:00:00Z">
        <w:r w:rsidR="00F42530" w:rsidDel="002C5F1A">
          <w:rPr>
            <w:b/>
          </w:rPr>
          <w:delText>4</w:delText>
        </w:r>
      </w:del>
      <w:r w:rsidRPr="0041727B">
        <w:rPr>
          <w:b/>
        </w:rPr>
        <w:t>.</w:t>
      </w:r>
      <w:r>
        <w:t xml:space="preserve"> Fiskeri efter muslinger er forbudt i Vejle Fjord i følgende områder:</w:t>
      </w:r>
    </w:p>
    <w:p w14:paraId="1DAE9A83" w14:textId="7C1524E4" w:rsidR="00FC10E6" w:rsidRDefault="00FC10E6" w:rsidP="009F704D">
      <w:pPr>
        <w:pStyle w:val="Listeafsnit"/>
        <w:numPr>
          <w:ilvl w:val="0"/>
          <w:numId w:val="13"/>
        </w:numPr>
        <w:jc w:val="both"/>
      </w:pPr>
      <w:r>
        <w:t>I fjordens nordlige del inden for linjen 200 m fra lavvandslinjen.</w:t>
      </w:r>
    </w:p>
    <w:p w14:paraId="4E6A53BA" w14:textId="700B3EA2" w:rsidR="00FC10E6" w:rsidRDefault="00FC10E6" w:rsidP="009F704D">
      <w:pPr>
        <w:pStyle w:val="Listeafsnit"/>
        <w:numPr>
          <w:ilvl w:val="0"/>
          <w:numId w:val="13"/>
        </w:numPr>
        <w:jc w:val="both"/>
      </w:pPr>
      <w:r>
        <w:t xml:space="preserve">I Vejle Inderfjord, vest for en ret linje fra et punkt øst for Brøns Odde, hvor </w:t>
      </w:r>
      <w:proofErr w:type="spellStart"/>
      <w:r>
        <w:t>Tagesvej</w:t>
      </w:r>
      <w:proofErr w:type="spellEnd"/>
      <w:r>
        <w:t>, matr. nr. 15 s</w:t>
      </w:r>
      <w:r w:rsidR="005C54B0">
        <w:t xml:space="preserve"> </w:t>
      </w:r>
      <w:r>
        <w:t>Bredballe By, Bredballe, udmunder i strandkanten (55° 42,396 N - 9° 36,4</w:t>
      </w:r>
      <w:r w:rsidR="005C54B0">
        <w:t xml:space="preserve">09 Ø), til et punkt på fjordens </w:t>
      </w:r>
      <w:proofErr w:type="spellStart"/>
      <w:r>
        <w:t>sydbred</w:t>
      </w:r>
      <w:proofErr w:type="spellEnd"/>
      <w:r>
        <w:t xml:space="preserve"> ved </w:t>
      </w:r>
      <w:proofErr w:type="spellStart"/>
      <w:r>
        <w:t>Ibæks</w:t>
      </w:r>
      <w:proofErr w:type="spellEnd"/>
      <w:r>
        <w:t xml:space="preserve"> udløb (Vildtreservatgrænsen) (55° 41,538 N - 9° 36,504 Ø).</w:t>
      </w:r>
    </w:p>
    <w:p w14:paraId="601AF2FD" w14:textId="50119263" w:rsidR="00FC10E6" w:rsidRDefault="00FC10E6" w:rsidP="00482908">
      <w:pPr>
        <w:pStyle w:val="Listeafsnit"/>
        <w:numPr>
          <w:ilvl w:val="0"/>
          <w:numId w:val="13"/>
        </w:numPr>
        <w:jc w:val="both"/>
      </w:pPr>
      <w:r>
        <w:t>I fjordens sydlige del, inden for linjen 400 m fra lavvandslinjen.</w:t>
      </w:r>
    </w:p>
    <w:p w14:paraId="04E8CDBF" w14:textId="18342A96" w:rsidR="00FC10E6" w:rsidRDefault="00FC10E6">
      <w:pPr>
        <w:jc w:val="both"/>
      </w:pPr>
      <w:r w:rsidRPr="0041727B">
        <w:rPr>
          <w:b/>
        </w:rPr>
        <w:t>§ 3</w:t>
      </w:r>
      <w:ins w:id="109" w:author="Janne Palomino Dalby" w:date="2019-03-14T15:00:00Z">
        <w:r w:rsidR="002C5F1A">
          <w:rPr>
            <w:b/>
          </w:rPr>
          <w:t>7</w:t>
        </w:r>
      </w:ins>
      <w:del w:id="110" w:author="Janne Palomino Dalby" w:date="2019-03-14T15:00:00Z">
        <w:r w:rsidR="00F42530" w:rsidDel="002C5F1A">
          <w:rPr>
            <w:b/>
          </w:rPr>
          <w:delText>5</w:delText>
        </w:r>
      </w:del>
      <w:r w:rsidRPr="0041727B">
        <w:rPr>
          <w:b/>
        </w:rPr>
        <w:t>.</w:t>
      </w:r>
      <w:r>
        <w:t xml:space="preserve"> Fiskeri efter muslinger er forbudt i Kolding Fjord i området vest </w:t>
      </w:r>
      <w:r w:rsidR="005C54B0">
        <w:t xml:space="preserve">for linjen fra Skarre Odde (55° </w:t>
      </w:r>
      <w:r>
        <w:t xml:space="preserve">29,868 N - 9° 36,321 Ø) til det </w:t>
      </w:r>
      <w:proofErr w:type="spellStart"/>
      <w:r>
        <w:t>sydvestligste</w:t>
      </w:r>
      <w:proofErr w:type="spellEnd"/>
      <w:r>
        <w:t xml:space="preserve"> punkt </w:t>
      </w:r>
      <w:r w:rsidR="005C54B0">
        <w:t xml:space="preserve">på Skærbækværkets kulplads (55° 30,636 N - 9° </w:t>
      </w:r>
      <w:r>
        <w:t>36,692 Ø).</w:t>
      </w:r>
    </w:p>
    <w:p w14:paraId="4A7E57F0" w14:textId="77777777" w:rsidR="00FC10E6" w:rsidRDefault="00FC10E6" w:rsidP="009F704D">
      <w:pPr>
        <w:jc w:val="center"/>
      </w:pPr>
      <w:r>
        <w:t>Kapitel 8</w:t>
      </w:r>
    </w:p>
    <w:p w14:paraId="6C0066EE" w14:textId="77777777" w:rsidR="00FC10E6" w:rsidRPr="0041727B" w:rsidRDefault="00FC10E6" w:rsidP="009F704D">
      <w:pPr>
        <w:jc w:val="center"/>
        <w:rPr>
          <w:i/>
        </w:rPr>
      </w:pPr>
      <w:r w:rsidRPr="0041727B">
        <w:rPr>
          <w:i/>
        </w:rPr>
        <w:t>Kontrol, straf og ikrafttræden mv.</w:t>
      </w:r>
    </w:p>
    <w:p w14:paraId="6679A302" w14:textId="24526FE5" w:rsidR="00FC10E6" w:rsidRDefault="00FC10E6" w:rsidP="009F704D">
      <w:pPr>
        <w:jc w:val="both"/>
      </w:pPr>
      <w:r w:rsidRPr="0041727B">
        <w:rPr>
          <w:b/>
        </w:rPr>
        <w:t>§ 3</w:t>
      </w:r>
      <w:ins w:id="111" w:author="Janne Palomino Dalby" w:date="2019-03-14T15:00:00Z">
        <w:r w:rsidR="002C5F1A">
          <w:rPr>
            <w:b/>
          </w:rPr>
          <w:t>8</w:t>
        </w:r>
      </w:ins>
      <w:del w:id="112" w:author="Janne Palomino Dalby" w:date="2019-03-14T15:00:00Z">
        <w:r w:rsidR="00F42530" w:rsidDel="002C5F1A">
          <w:rPr>
            <w:b/>
          </w:rPr>
          <w:delText>6</w:delText>
        </w:r>
      </w:del>
      <w:r w:rsidRPr="0041727B">
        <w:rPr>
          <w:b/>
        </w:rPr>
        <w:t>.</w:t>
      </w:r>
      <w:r>
        <w:t xml:space="preserve"> Føreren af ethvert fartøj, som fisker efter muslinger og/eller østers, skal føre logbog efter de</w:t>
      </w:r>
      <w:r w:rsidR="005C54B0">
        <w:t xml:space="preserve"> til </w:t>
      </w:r>
      <w:r>
        <w:t xml:space="preserve">enhver tid gældende regler i Kommissionens forordning om nærmere bestemmelse </w:t>
      </w:r>
      <w:r w:rsidR="005C54B0">
        <w:t xml:space="preserve">for registrering af oplysninger </w:t>
      </w:r>
      <w:r>
        <w:t>om medlemsstaternes fangster samt øvrige regler om føring af logbog mv.</w:t>
      </w:r>
    </w:p>
    <w:p w14:paraId="636F68F4" w14:textId="77777777" w:rsidR="00FC10E6" w:rsidRDefault="00FC10E6" w:rsidP="009F704D">
      <w:pPr>
        <w:jc w:val="both"/>
      </w:pPr>
      <w:r w:rsidRPr="0041727B">
        <w:rPr>
          <w:i/>
        </w:rPr>
        <w:t>Stk. 2.</w:t>
      </w:r>
      <w:r>
        <w:t xml:space="preserve"> Fangststedet skal angives ved længde- og breddekoordinater (grader og minutter) i logbogen.</w:t>
      </w:r>
    </w:p>
    <w:p w14:paraId="441A41B1" w14:textId="77777777" w:rsidR="00FC10E6" w:rsidRDefault="00FC10E6" w:rsidP="00482908">
      <w:pPr>
        <w:jc w:val="both"/>
      </w:pPr>
      <w:r w:rsidRPr="0041727B">
        <w:rPr>
          <w:i/>
        </w:rPr>
        <w:t>Stk. 3.</w:t>
      </w:r>
      <w:r>
        <w:t xml:space="preserve"> Føreren af et af de i stk. 1 nævnte fartøjer skal endvidere udfy</w:t>
      </w:r>
      <w:r w:rsidR="005C54B0">
        <w:t xml:space="preserve">lde logbogens landingsopgørelse </w:t>
      </w:r>
      <w:r>
        <w:t>ved i rubrikken »Bemærkninger« at anføre navn og adresse på den p</w:t>
      </w:r>
      <w:r w:rsidR="005C54B0">
        <w:t xml:space="preserve">erson eller den virksomhed, som </w:t>
      </w:r>
      <w:r>
        <w:t>fangsten afsættes til. En kopi af logbogen skal følge partiet under transport til et</w:t>
      </w:r>
      <w:r w:rsidR="005C54B0">
        <w:t xml:space="preserve"> andet sted end landingsstedet, </w:t>
      </w:r>
      <w:r>
        <w:t>indtil første salg har fundet sted.</w:t>
      </w:r>
    </w:p>
    <w:p w14:paraId="3E56F01A" w14:textId="099B6EE6" w:rsidR="00FC10E6" w:rsidRDefault="00FC10E6" w:rsidP="009F704D">
      <w:pPr>
        <w:jc w:val="both"/>
      </w:pPr>
      <w:r w:rsidRPr="0041727B">
        <w:rPr>
          <w:b/>
        </w:rPr>
        <w:t>§ 3</w:t>
      </w:r>
      <w:ins w:id="113" w:author="Janne Palomino Dalby" w:date="2019-03-14T15:00:00Z">
        <w:r w:rsidR="002C5F1A">
          <w:rPr>
            <w:b/>
          </w:rPr>
          <w:t>9</w:t>
        </w:r>
      </w:ins>
      <w:del w:id="114" w:author="Janne Palomino Dalby" w:date="2019-03-14T15:00:00Z">
        <w:r w:rsidR="00F42530" w:rsidDel="002C5F1A">
          <w:rPr>
            <w:b/>
          </w:rPr>
          <w:delText>7</w:delText>
        </w:r>
      </w:del>
      <w:r w:rsidRPr="0041727B">
        <w:rPr>
          <w:b/>
        </w:rPr>
        <w:t>.</w:t>
      </w:r>
      <w:r>
        <w:t xml:space="preserve"> Med bøde straffes den, der:</w:t>
      </w:r>
    </w:p>
    <w:p w14:paraId="2845F641" w14:textId="02C35DC2" w:rsidR="00FC10E6" w:rsidRDefault="00FC10E6" w:rsidP="009F704D">
      <w:pPr>
        <w:pStyle w:val="Listeafsnit"/>
        <w:numPr>
          <w:ilvl w:val="0"/>
          <w:numId w:val="15"/>
        </w:numPr>
        <w:jc w:val="both"/>
      </w:pPr>
      <w:r>
        <w:t xml:space="preserve">overtræder eller forsøger at overtræde </w:t>
      </w:r>
      <w:r w:rsidRPr="00A87999">
        <w:t>§ 2, § 3, stk. 1 og 3, § 6, stk. 1-3,</w:t>
      </w:r>
      <w:r w:rsidR="00FA792F" w:rsidRPr="001E25CB">
        <w:t xml:space="preserve"> </w:t>
      </w:r>
      <w:r w:rsidR="00FA792F" w:rsidRPr="0066400B">
        <w:rPr>
          <w:color w:val="00B050"/>
        </w:rPr>
        <w:t>§ 7,</w:t>
      </w:r>
      <w:r w:rsidRPr="001E25CB">
        <w:rPr>
          <w:color w:val="00B050"/>
        </w:rPr>
        <w:t xml:space="preserve"> </w:t>
      </w:r>
      <w:r>
        <w:t xml:space="preserve">§ </w:t>
      </w:r>
      <w:r w:rsidR="00FA792F">
        <w:t>8</w:t>
      </w:r>
      <w:r>
        <w:t>, stk. 1-2</w:t>
      </w:r>
      <w:r w:rsidR="005C54B0">
        <w:t>,</w:t>
      </w:r>
      <w:r w:rsidR="00CC2410">
        <w:t xml:space="preserve"> § 10,</w:t>
      </w:r>
      <w:r w:rsidR="005C54B0">
        <w:t xml:space="preserve"> § 1</w:t>
      </w:r>
      <w:r w:rsidR="00FA792F">
        <w:t>2</w:t>
      </w:r>
      <w:r w:rsidR="005C54B0">
        <w:t>, § 1</w:t>
      </w:r>
      <w:r w:rsidR="00FA792F">
        <w:t>4</w:t>
      </w:r>
      <w:r w:rsidR="005C54B0">
        <w:t>, stk. 1</w:t>
      </w:r>
      <w:del w:id="115" w:author="Martin Chemnitz Mortensen" w:date="2019-04-09T09:36:00Z">
        <w:r w:rsidR="005C54B0" w:rsidDel="0051526B">
          <w:delText xml:space="preserve"> </w:delText>
        </w:r>
        <w:r w:rsidDel="0051526B">
          <w:delText>–</w:delText>
        </w:r>
      </w:del>
      <w:ins w:id="116" w:author="Martin Chemnitz Mortensen" w:date="2019-04-09T09:36:00Z">
        <w:r w:rsidR="0051526B">
          <w:t>-</w:t>
        </w:r>
      </w:ins>
      <w:del w:id="117" w:author="Martin Chemnitz Mortensen" w:date="2019-04-09T09:36:00Z">
        <w:r w:rsidDel="0051526B">
          <w:delText xml:space="preserve"> </w:delText>
        </w:r>
      </w:del>
      <w:r>
        <w:t xml:space="preserve">6, §§ </w:t>
      </w:r>
      <w:del w:id="118" w:author="Martin Chemnitz Mortensen" w:date="2019-04-09T09:34:00Z">
        <w:r w:rsidDel="0051526B">
          <w:delText>1</w:delText>
        </w:r>
        <w:r w:rsidR="00FA792F" w:rsidDel="0051526B">
          <w:delText>5</w:delText>
        </w:r>
        <w:r w:rsidDel="0051526B">
          <w:delText xml:space="preserve"> </w:delText>
        </w:r>
      </w:del>
      <w:ins w:id="119" w:author="Martin Chemnitz Mortensen" w:date="2019-04-09T09:34:00Z">
        <w:r w:rsidR="0051526B">
          <w:t xml:space="preserve">17 </w:t>
        </w:r>
      </w:ins>
      <w:r>
        <w:t xml:space="preserve">og </w:t>
      </w:r>
      <w:del w:id="120" w:author="Martin Chemnitz Mortensen" w:date="2019-04-09T09:34:00Z">
        <w:r w:rsidDel="0051526B">
          <w:delText>1</w:delText>
        </w:r>
        <w:r w:rsidR="00FA792F" w:rsidDel="0051526B">
          <w:delText>6</w:delText>
        </w:r>
      </w:del>
      <w:ins w:id="121" w:author="Martin Chemnitz Mortensen" w:date="2019-04-09T09:34:00Z">
        <w:r w:rsidR="0051526B">
          <w:t>18</w:t>
        </w:r>
      </w:ins>
      <w:r>
        <w:t xml:space="preserve">, § </w:t>
      </w:r>
      <w:del w:id="122" w:author="Martin Chemnitz Mortensen" w:date="2019-04-09T09:35:00Z">
        <w:r w:rsidDel="0051526B">
          <w:delText>1</w:delText>
        </w:r>
        <w:r w:rsidR="00FA792F" w:rsidDel="0051526B">
          <w:delText>8</w:delText>
        </w:r>
      </w:del>
      <w:ins w:id="123" w:author="Martin Chemnitz Mortensen" w:date="2019-04-09T09:35:00Z">
        <w:r w:rsidR="0051526B">
          <w:t>20</w:t>
        </w:r>
      </w:ins>
      <w:r>
        <w:t xml:space="preserve">, § </w:t>
      </w:r>
      <w:del w:id="124" w:author="Martin Chemnitz Mortensen" w:date="2019-04-09T09:35:00Z">
        <w:r w:rsidDel="0051526B">
          <w:delText>1</w:delText>
        </w:r>
        <w:r w:rsidR="00FA792F" w:rsidDel="0051526B">
          <w:delText>9</w:delText>
        </w:r>
      </w:del>
      <w:ins w:id="125" w:author="Martin Chemnitz Mortensen" w:date="2019-04-09T09:35:00Z">
        <w:r w:rsidR="0051526B">
          <w:t>21</w:t>
        </w:r>
      </w:ins>
      <w:r>
        <w:t xml:space="preserve">, stk. 2, § </w:t>
      </w:r>
      <w:del w:id="126" w:author="Martin Chemnitz Mortensen" w:date="2019-04-09T09:35:00Z">
        <w:r w:rsidR="001E25CB" w:rsidDel="0051526B">
          <w:delText>20</w:delText>
        </w:r>
      </w:del>
      <w:ins w:id="127" w:author="Martin Chemnitz Mortensen" w:date="2019-04-09T09:35:00Z">
        <w:r w:rsidR="0051526B">
          <w:t>22</w:t>
        </w:r>
      </w:ins>
      <w:r>
        <w:t>, stk. 1, §</w:t>
      </w:r>
      <w:r w:rsidR="00FA792F">
        <w:t xml:space="preserve"> </w:t>
      </w:r>
      <w:del w:id="128" w:author="Martin Chemnitz Mortensen" w:date="2019-04-09T09:35:00Z">
        <w:r w:rsidR="00FA792F" w:rsidDel="0051526B">
          <w:delText>21</w:delText>
        </w:r>
      </w:del>
      <w:ins w:id="129" w:author="Martin Chemnitz Mortensen" w:date="2019-04-09T09:35:00Z">
        <w:r w:rsidR="0051526B">
          <w:t>23</w:t>
        </w:r>
      </w:ins>
      <w:r>
        <w:t xml:space="preserve">, § </w:t>
      </w:r>
      <w:del w:id="130" w:author="Martin Chemnitz Mortensen" w:date="2019-04-09T09:35:00Z">
        <w:r w:rsidR="00FA792F" w:rsidDel="0051526B">
          <w:delText>22</w:delText>
        </w:r>
      </w:del>
      <w:ins w:id="131" w:author="Martin Chemnitz Mortensen" w:date="2019-04-09T09:35:00Z">
        <w:r w:rsidR="0051526B">
          <w:t>24</w:t>
        </w:r>
      </w:ins>
      <w:r>
        <w:t xml:space="preserve">, stk. 1-2, § </w:t>
      </w:r>
      <w:del w:id="132" w:author="Martin Chemnitz Mortensen" w:date="2019-04-09T09:35:00Z">
        <w:r w:rsidDel="0051526B">
          <w:delText>2</w:delText>
        </w:r>
        <w:r w:rsidR="00021E78" w:rsidDel="0051526B">
          <w:delText>4</w:delText>
        </w:r>
      </w:del>
      <w:ins w:id="133" w:author="Martin Chemnitz Mortensen" w:date="2019-04-09T09:35:00Z">
        <w:r w:rsidR="0051526B">
          <w:t>26</w:t>
        </w:r>
      </w:ins>
      <w:r>
        <w:t>,</w:t>
      </w:r>
      <w:r w:rsidR="005C54B0">
        <w:t xml:space="preserve"> § </w:t>
      </w:r>
      <w:del w:id="134" w:author="Martin Chemnitz Mortensen" w:date="2019-04-09T09:35:00Z">
        <w:r w:rsidR="005C54B0" w:rsidDel="0051526B">
          <w:delText>2</w:delText>
        </w:r>
        <w:r w:rsidR="00021E78" w:rsidDel="0051526B">
          <w:delText>5</w:delText>
        </w:r>
      </w:del>
      <w:ins w:id="135" w:author="Martin Chemnitz Mortensen" w:date="2019-04-09T09:35:00Z">
        <w:r w:rsidR="0051526B">
          <w:t>27</w:t>
        </w:r>
      </w:ins>
      <w:r w:rsidR="005C54B0">
        <w:t>, stk. 1, §</w:t>
      </w:r>
      <w:ins w:id="136" w:author="Martin Chemnitz Mortensen" w:date="2019-04-09T09:35:00Z">
        <w:r w:rsidR="0051526B">
          <w:t xml:space="preserve"> </w:t>
        </w:r>
      </w:ins>
      <w:del w:id="137" w:author="Martin Chemnitz Mortensen" w:date="2019-04-09T09:35:00Z">
        <w:r w:rsidR="005C54B0" w:rsidDel="0051526B">
          <w:delText>2</w:delText>
        </w:r>
        <w:r w:rsidR="00021E78" w:rsidDel="0051526B">
          <w:delText>6</w:delText>
        </w:r>
      </w:del>
      <w:ins w:id="138" w:author="Martin Chemnitz Mortensen" w:date="2019-04-09T09:35:00Z">
        <w:r w:rsidR="0051526B">
          <w:t>28</w:t>
        </w:r>
      </w:ins>
      <w:r w:rsidR="005C54B0">
        <w:t xml:space="preserve">, stk. 1-3, § </w:t>
      </w:r>
      <w:del w:id="139" w:author="Martin Chemnitz Mortensen" w:date="2019-04-09T09:35:00Z">
        <w:r w:rsidDel="0051526B">
          <w:delText>2</w:delText>
        </w:r>
        <w:r w:rsidR="00021E78" w:rsidDel="0051526B">
          <w:delText>8</w:delText>
        </w:r>
      </w:del>
      <w:ins w:id="140" w:author="Martin Chemnitz Mortensen" w:date="2019-04-09T09:35:00Z">
        <w:r w:rsidR="0051526B">
          <w:t>30</w:t>
        </w:r>
      </w:ins>
      <w:r>
        <w:t xml:space="preserve">, § </w:t>
      </w:r>
      <w:del w:id="141" w:author="Martin Chemnitz Mortensen" w:date="2019-04-09T09:35:00Z">
        <w:r w:rsidDel="0051526B">
          <w:delText>2</w:delText>
        </w:r>
        <w:r w:rsidR="00021E78" w:rsidDel="0051526B">
          <w:delText>9</w:delText>
        </w:r>
      </w:del>
      <w:ins w:id="142" w:author="Martin Chemnitz Mortensen" w:date="2019-04-09T09:35:00Z">
        <w:r w:rsidR="0051526B">
          <w:t>31</w:t>
        </w:r>
      </w:ins>
      <w:r>
        <w:t xml:space="preserve">, stk. 1, § </w:t>
      </w:r>
      <w:del w:id="143" w:author="Martin Chemnitz Mortensen" w:date="2019-04-09T09:35:00Z">
        <w:r w:rsidR="00021E78" w:rsidDel="0051526B">
          <w:delText>30</w:delText>
        </w:r>
      </w:del>
      <w:ins w:id="144" w:author="Martin Chemnitz Mortensen" w:date="2019-04-09T09:35:00Z">
        <w:r w:rsidR="0051526B">
          <w:t>32</w:t>
        </w:r>
      </w:ins>
      <w:r>
        <w:t>, §§</w:t>
      </w:r>
      <w:ins w:id="145" w:author="Martin Chemnitz Mortensen" w:date="2019-04-09T09:35:00Z">
        <w:r w:rsidR="0051526B">
          <w:t xml:space="preserve"> </w:t>
        </w:r>
      </w:ins>
      <w:del w:id="146" w:author="Martin Chemnitz Mortensen" w:date="2019-04-09T09:35:00Z">
        <w:r w:rsidR="00021E78" w:rsidDel="0051526B">
          <w:delText>32</w:delText>
        </w:r>
        <w:r w:rsidDel="0051526B">
          <w:delText xml:space="preserve"> </w:delText>
        </w:r>
      </w:del>
      <w:ins w:id="147" w:author="Martin Chemnitz Mortensen" w:date="2019-04-09T09:35:00Z">
        <w:r w:rsidR="0051526B">
          <w:t>34</w:t>
        </w:r>
      </w:ins>
      <w:del w:id="148" w:author="Martin Chemnitz Mortensen" w:date="2019-04-09T09:36:00Z">
        <w:r w:rsidDel="0051526B">
          <w:delText>–</w:delText>
        </w:r>
      </w:del>
      <w:ins w:id="149" w:author="Martin Chemnitz Mortensen" w:date="2019-04-09T09:36:00Z">
        <w:r w:rsidR="0051526B">
          <w:t>-</w:t>
        </w:r>
      </w:ins>
      <w:del w:id="150" w:author="Martin Chemnitz Mortensen" w:date="2019-04-09T09:36:00Z">
        <w:r w:rsidDel="0051526B">
          <w:delText xml:space="preserve"> 3</w:delText>
        </w:r>
        <w:r w:rsidR="00021E78" w:rsidDel="0051526B">
          <w:delText>6</w:delText>
        </w:r>
      </w:del>
      <w:ins w:id="151" w:author="Martin Chemnitz Mortensen" w:date="2019-04-09T09:36:00Z">
        <w:r w:rsidR="0051526B">
          <w:t>38</w:t>
        </w:r>
      </w:ins>
      <w:r>
        <w:t>,</w:t>
      </w:r>
    </w:p>
    <w:p w14:paraId="1F04E92B" w14:textId="705A4E3B" w:rsidR="00FC10E6" w:rsidRDefault="00FC10E6" w:rsidP="009F704D">
      <w:pPr>
        <w:pStyle w:val="Listeafsnit"/>
        <w:numPr>
          <w:ilvl w:val="0"/>
          <w:numId w:val="15"/>
        </w:numPr>
        <w:jc w:val="both"/>
      </w:pPr>
      <w:r>
        <w:t xml:space="preserve">overtræder eller forsøger at overtræde påbud efter § </w:t>
      </w:r>
      <w:del w:id="152" w:author="Martin Chemnitz Mortensen" w:date="2019-04-09T09:55:00Z">
        <w:r w:rsidR="001E25CB" w:rsidDel="00F523EE">
          <w:delText>31</w:delText>
        </w:r>
      </w:del>
      <w:ins w:id="153" w:author="Martin Chemnitz Mortensen" w:date="2019-04-09T09:55:00Z">
        <w:r w:rsidR="00F523EE">
          <w:t>33</w:t>
        </w:r>
      </w:ins>
      <w:r>
        <w:t>, stk. 1, jf. fiskerilovens § 130, stk. 1, nr. 3,</w:t>
      </w:r>
    </w:p>
    <w:p w14:paraId="1A71CA06" w14:textId="31C35DD6" w:rsidR="00FC10E6" w:rsidRDefault="00FC10E6" w:rsidP="009F704D">
      <w:pPr>
        <w:pStyle w:val="Listeafsnit"/>
        <w:numPr>
          <w:ilvl w:val="0"/>
          <w:numId w:val="15"/>
        </w:numPr>
        <w:jc w:val="both"/>
      </w:pPr>
      <w:r>
        <w:t>tilsidesætter eller forsøger at tilsidesætte vilkår fastsat i tilladelser efter § 3, st</w:t>
      </w:r>
      <w:r w:rsidR="005C54B0">
        <w:t xml:space="preserve">k. 2, §§ 4-5, jf. fiskerilovens </w:t>
      </w:r>
      <w:r>
        <w:t>§ 130, stk. 1, nr. 2, eller</w:t>
      </w:r>
    </w:p>
    <w:p w14:paraId="1A6012E3" w14:textId="42706F80" w:rsidR="00FC10E6" w:rsidRDefault="00FC10E6" w:rsidP="009F704D">
      <w:pPr>
        <w:pStyle w:val="Listeafsnit"/>
        <w:numPr>
          <w:ilvl w:val="0"/>
          <w:numId w:val="15"/>
        </w:numPr>
        <w:jc w:val="both"/>
      </w:pPr>
      <w:r>
        <w:t>overtræder eller forsøger at overtræde bestemmelser om ændrede regler og vilkår udste</w:t>
      </w:r>
      <w:r w:rsidR="005C54B0">
        <w:t xml:space="preserve">dt i henhold til </w:t>
      </w:r>
      <w:r>
        <w:t>§ 7, stk. 3, og udsendt i overensstemmelse med bilag 6 i bekendtgørel</w:t>
      </w:r>
      <w:r w:rsidR="005C54B0">
        <w:t>se om regulering af fiskeriet</w:t>
      </w:r>
      <w:del w:id="154" w:author="Martin Chemnitz Mortensen" w:date="2019-04-09T09:56:00Z">
        <w:r w:rsidR="005C54B0" w:rsidDel="00F523EE">
          <w:delText xml:space="preserve"> i </w:delText>
        </w:r>
        <w:r w:rsidDel="00F523EE">
          <w:delText>2014-2020</w:delText>
        </w:r>
      </w:del>
      <w:r>
        <w:t>.</w:t>
      </w:r>
    </w:p>
    <w:p w14:paraId="72C1459C" w14:textId="77777777" w:rsidR="00FC10E6" w:rsidRDefault="00FC10E6" w:rsidP="00482908">
      <w:pPr>
        <w:jc w:val="both"/>
      </w:pPr>
      <w:r w:rsidRPr="0041727B">
        <w:rPr>
          <w:i/>
        </w:rPr>
        <w:lastRenderedPageBreak/>
        <w:t>Stk. 2.</w:t>
      </w:r>
      <w:r>
        <w:t xml:space="preserve"> Der kan pålægges selskaber mv. (juridiske personer) strafansvar ef</w:t>
      </w:r>
      <w:r w:rsidR="005C54B0">
        <w:t xml:space="preserve">ter reglerne i straffelovens 5. </w:t>
      </w:r>
      <w:r>
        <w:t>kapitel.</w:t>
      </w:r>
    </w:p>
    <w:p w14:paraId="7B9865E2" w14:textId="3720A10E" w:rsidR="00FC10E6" w:rsidRDefault="00FC10E6" w:rsidP="009F704D">
      <w:pPr>
        <w:jc w:val="both"/>
      </w:pPr>
      <w:r w:rsidRPr="0041727B">
        <w:rPr>
          <w:b/>
        </w:rPr>
        <w:t xml:space="preserve">§ </w:t>
      </w:r>
      <w:ins w:id="155" w:author="Janne Palomino Dalby" w:date="2019-03-14T15:00:00Z">
        <w:r w:rsidR="002C5F1A">
          <w:rPr>
            <w:b/>
          </w:rPr>
          <w:t>40</w:t>
        </w:r>
      </w:ins>
      <w:del w:id="156" w:author="Janne Palomino Dalby" w:date="2019-03-14T15:00:00Z">
        <w:r w:rsidRPr="0041727B" w:rsidDel="002C5F1A">
          <w:rPr>
            <w:b/>
          </w:rPr>
          <w:delText>3</w:delText>
        </w:r>
        <w:r w:rsidR="00F42530" w:rsidDel="002C5F1A">
          <w:rPr>
            <w:b/>
          </w:rPr>
          <w:delText>8</w:delText>
        </w:r>
      </w:del>
      <w:r w:rsidRPr="0041727B">
        <w:rPr>
          <w:b/>
        </w:rPr>
        <w:t>.</w:t>
      </w:r>
      <w:r>
        <w:t xml:space="preserve"> Bekendtgørelsen træder i kraft den </w:t>
      </w:r>
      <w:r w:rsidR="00726B87">
        <w:t>[</w:t>
      </w:r>
      <w:r>
        <w:t xml:space="preserve">1. </w:t>
      </w:r>
      <w:r w:rsidR="0094538F">
        <w:t>september</w:t>
      </w:r>
      <w:r w:rsidR="002C5F1A">
        <w:t xml:space="preserve"> </w:t>
      </w:r>
      <w:r w:rsidR="00726B87">
        <w:t>2019]</w:t>
      </w:r>
      <w:r>
        <w:t>.</w:t>
      </w:r>
    </w:p>
    <w:p w14:paraId="56B90730" w14:textId="52146B64" w:rsidR="005C54B0" w:rsidRDefault="00FC10E6" w:rsidP="00482908">
      <w:pPr>
        <w:jc w:val="both"/>
      </w:pPr>
      <w:r w:rsidRPr="0041727B">
        <w:rPr>
          <w:i/>
        </w:rPr>
        <w:t>Stk. 2.</w:t>
      </w:r>
      <w:r>
        <w:t xml:space="preserve"> Bekendtgørelse nr. </w:t>
      </w:r>
      <w:r w:rsidR="0051526B">
        <w:t>365 af 1. april 2019</w:t>
      </w:r>
      <w:r w:rsidR="00726B87">
        <w:t xml:space="preserve"> </w:t>
      </w:r>
      <w:r>
        <w:t>om regulering af fi</w:t>
      </w:r>
      <w:r w:rsidR="005C54B0">
        <w:t xml:space="preserve">skeri efter muslinger </w:t>
      </w:r>
      <w:r>
        <w:t>og øste</w:t>
      </w:r>
      <w:r w:rsidR="00677A6C">
        <w:t>rs</w:t>
      </w:r>
      <w:r w:rsidR="00617D48">
        <w:t xml:space="preserve"> ophæves</w:t>
      </w:r>
      <w:r w:rsidR="00677A6C">
        <w:t>.</w:t>
      </w:r>
    </w:p>
    <w:p w14:paraId="13559E4C" w14:textId="77777777" w:rsidR="005C54B0" w:rsidRDefault="005C54B0">
      <w:pPr>
        <w:jc w:val="both"/>
      </w:pPr>
    </w:p>
    <w:sectPr w:rsidR="005C54B0">
      <w:headerReference w:type="even" r:id="rId8"/>
      <w:headerReference w:type="default" r:id="rId9"/>
      <w:headerReference w:type="first" r:id="rId10"/>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86FC72" w14:textId="77777777" w:rsidR="00800F4A" w:rsidRDefault="00800F4A" w:rsidP="008B66F1">
      <w:pPr>
        <w:spacing w:after="0" w:line="240" w:lineRule="auto"/>
      </w:pPr>
      <w:r>
        <w:separator/>
      </w:r>
    </w:p>
  </w:endnote>
  <w:endnote w:type="continuationSeparator" w:id="0">
    <w:p w14:paraId="26215434" w14:textId="77777777" w:rsidR="00800F4A" w:rsidRDefault="00800F4A" w:rsidP="008B6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8F2A1" w14:textId="77777777" w:rsidR="00800F4A" w:rsidRDefault="00800F4A" w:rsidP="008B66F1">
      <w:pPr>
        <w:spacing w:after="0" w:line="240" w:lineRule="auto"/>
      </w:pPr>
      <w:r>
        <w:separator/>
      </w:r>
    </w:p>
  </w:footnote>
  <w:footnote w:type="continuationSeparator" w:id="0">
    <w:p w14:paraId="19121F2A" w14:textId="77777777" w:rsidR="00800F4A" w:rsidRDefault="00800F4A" w:rsidP="008B66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B07F9" w14:textId="72030D6A" w:rsidR="002A0285" w:rsidRDefault="00B1286C">
    <w:pPr>
      <w:pStyle w:val="Sidehoved"/>
    </w:pPr>
    <w:r>
      <w:rPr>
        <w:noProof/>
      </w:rPr>
      <w:pict w14:anchorId="6990C5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4461626" o:spid="_x0000_s2050" type="#_x0000_t136" style="position:absolute;margin-left:0;margin-top:0;width:528.45pt;height:150.95pt;rotation:315;z-index:-251655168;mso-position-horizontal:center;mso-position-horizontal-relative:margin;mso-position-vertical:center;mso-position-vertical-relative:margin" o:allowincell="f" fillcolor="silver" stroked="f">
          <v:fill opacity=".5"/>
          <v:textpath style="font-family:&quot;Verdana&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DBB23" w14:textId="4E740065" w:rsidR="002A0285" w:rsidRDefault="00B1286C">
    <w:pPr>
      <w:pStyle w:val="Sidehoved"/>
    </w:pPr>
    <w:r>
      <w:rPr>
        <w:noProof/>
      </w:rPr>
      <w:pict w14:anchorId="347A2F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4461627" o:spid="_x0000_s2051" type="#_x0000_t136" style="position:absolute;margin-left:0;margin-top:0;width:528.45pt;height:150.95pt;rotation:315;z-index:-251653120;mso-position-horizontal:center;mso-position-horizontal-relative:margin;mso-position-vertical:center;mso-position-vertical-relative:margin" o:allowincell="f" fillcolor="silver" stroked="f">
          <v:fill opacity=".5"/>
          <v:textpath style="font-family:&quot;Verdana&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143E9" w14:textId="2FECB877" w:rsidR="002A0285" w:rsidRDefault="00B1286C">
    <w:pPr>
      <w:pStyle w:val="Sidehoved"/>
    </w:pPr>
    <w:r>
      <w:rPr>
        <w:noProof/>
      </w:rPr>
      <w:pict w14:anchorId="389B112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14461625" o:spid="_x0000_s2049" type="#_x0000_t136" style="position:absolute;margin-left:0;margin-top:0;width:528.45pt;height:150.95pt;rotation:315;z-index:-251657216;mso-position-horizontal:center;mso-position-horizontal-relative:margin;mso-position-vertical:center;mso-position-vertical-relative:margin" o:allowincell="f" fillcolor="silver" stroked="f">
          <v:fill opacity=".5"/>
          <v:textpath style="font-family:&quot;Verdana&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7975"/>
    <w:multiLevelType w:val="hybridMultilevel"/>
    <w:tmpl w:val="99A6EEC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3334DDE"/>
    <w:multiLevelType w:val="hybridMultilevel"/>
    <w:tmpl w:val="67E648A8"/>
    <w:lvl w:ilvl="0" w:tplc="6240CC86">
      <w:start w:val="1"/>
      <w:numFmt w:val="decimal"/>
      <w:lvlText w:val="%1."/>
      <w:lvlJc w:val="left"/>
      <w:pPr>
        <w:ind w:left="975" w:hanging="615"/>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320473C"/>
    <w:multiLevelType w:val="hybridMultilevel"/>
    <w:tmpl w:val="87A660C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7C86C06"/>
    <w:multiLevelType w:val="hybridMultilevel"/>
    <w:tmpl w:val="643A844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FB44B55"/>
    <w:multiLevelType w:val="hybridMultilevel"/>
    <w:tmpl w:val="8DEABB5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43072445"/>
    <w:multiLevelType w:val="hybridMultilevel"/>
    <w:tmpl w:val="3E7EEB2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9C96932"/>
    <w:multiLevelType w:val="hybridMultilevel"/>
    <w:tmpl w:val="EC4E032C"/>
    <w:lvl w:ilvl="0" w:tplc="04060011">
      <w:start w:val="1"/>
      <w:numFmt w:val="decimal"/>
      <w:lvlText w:val="%1)"/>
      <w:lvlJc w:val="left"/>
      <w:pPr>
        <w:ind w:left="720" w:hanging="360"/>
      </w:pPr>
      <w:rPr>
        <w:rFonts w:hint="default"/>
      </w:rPr>
    </w:lvl>
    <w:lvl w:ilvl="1" w:tplc="20BA0BCE">
      <w:start w:val="1"/>
      <w:numFmt w:val="lowerLetter"/>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2345CD0"/>
    <w:multiLevelType w:val="hybridMultilevel"/>
    <w:tmpl w:val="278A5EC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5490E9D"/>
    <w:multiLevelType w:val="hybridMultilevel"/>
    <w:tmpl w:val="4F34150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56914686"/>
    <w:multiLevelType w:val="hybridMultilevel"/>
    <w:tmpl w:val="91AACEB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59C94108"/>
    <w:multiLevelType w:val="hybridMultilevel"/>
    <w:tmpl w:val="184C82C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5C515627"/>
    <w:multiLevelType w:val="hybridMultilevel"/>
    <w:tmpl w:val="B0F67F92"/>
    <w:lvl w:ilvl="0" w:tplc="04060011">
      <w:start w:val="1"/>
      <w:numFmt w:val="decimal"/>
      <w:lvlText w:val="%1)"/>
      <w:lvlJc w:val="left"/>
      <w:pPr>
        <w:ind w:left="644"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60D357C4"/>
    <w:multiLevelType w:val="hybridMultilevel"/>
    <w:tmpl w:val="8702E4C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4765316"/>
    <w:multiLevelType w:val="hybridMultilevel"/>
    <w:tmpl w:val="84BCABA8"/>
    <w:lvl w:ilvl="0" w:tplc="04060011">
      <w:start w:val="1"/>
      <w:numFmt w:val="decimal"/>
      <w:lvlText w:val="%1)"/>
      <w:lvlJc w:val="left"/>
      <w:pPr>
        <w:ind w:left="705" w:hanging="360"/>
      </w:pPr>
    </w:lvl>
    <w:lvl w:ilvl="1" w:tplc="04060019" w:tentative="1">
      <w:start w:val="1"/>
      <w:numFmt w:val="lowerLetter"/>
      <w:lvlText w:val="%2."/>
      <w:lvlJc w:val="left"/>
      <w:pPr>
        <w:ind w:left="1425" w:hanging="360"/>
      </w:pPr>
    </w:lvl>
    <w:lvl w:ilvl="2" w:tplc="0406001B" w:tentative="1">
      <w:start w:val="1"/>
      <w:numFmt w:val="lowerRoman"/>
      <w:lvlText w:val="%3."/>
      <w:lvlJc w:val="right"/>
      <w:pPr>
        <w:ind w:left="2145" w:hanging="180"/>
      </w:pPr>
    </w:lvl>
    <w:lvl w:ilvl="3" w:tplc="0406000F" w:tentative="1">
      <w:start w:val="1"/>
      <w:numFmt w:val="decimal"/>
      <w:lvlText w:val="%4."/>
      <w:lvlJc w:val="left"/>
      <w:pPr>
        <w:ind w:left="2865" w:hanging="360"/>
      </w:pPr>
    </w:lvl>
    <w:lvl w:ilvl="4" w:tplc="04060019" w:tentative="1">
      <w:start w:val="1"/>
      <w:numFmt w:val="lowerLetter"/>
      <w:lvlText w:val="%5."/>
      <w:lvlJc w:val="left"/>
      <w:pPr>
        <w:ind w:left="3585" w:hanging="360"/>
      </w:pPr>
    </w:lvl>
    <w:lvl w:ilvl="5" w:tplc="0406001B" w:tentative="1">
      <w:start w:val="1"/>
      <w:numFmt w:val="lowerRoman"/>
      <w:lvlText w:val="%6."/>
      <w:lvlJc w:val="right"/>
      <w:pPr>
        <w:ind w:left="4305" w:hanging="180"/>
      </w:pPr>
    </w:lvl>
    <w:lvl w:ilvl="6" w:tplc="0406000F" w:tentative="1">
      <w:start w:val="1"/>
      <w:numFmt w:val="decimal"/>
      <w:lvlText w:val="%7."/>
      <w:lvlJc w:val="left"/>
      <w:pPr>
        <w:ind w:left="5025" w:hanging="360"/>
      </w:pPr>
    </w:lvl>
    <w:lvl w:ilvl="7" w:tplc="04060019" w:tentative="1">
      <w:start w:val="1"/>
      <w:numFmt w:val="lowerLetter"/>
      <w:lvlText w:val="%8."/>
      <w:lvlJc w:val="left"/>
      <w:pPr>
        <w:ind w:left="5745" w:hanging="360"/>
      </w:pPr>
    </w:lvl>
    <w:lvl w:ilvl="8" w:tplc="0406001B" w:tentative="1">
      <w:start w:val="1"/>
      <w:numFmt w:val="lowerRoman"/>
      <w:lvlText w:val="%9."/>
      <w:lvlJc w:val="right"/>
      <w:pPr>
        <w:ind w:left="6465" w:hanging="180"/>
      </w:pPr>
    </w:lvl>
  </w:abstractNum>
  <w:abstractNum w:abstractNumId="14" w15:restartNumberingAfterBreak="0">
    <w:nsid w:val="65117C38"/>
    <w:multiLevelType w:val="hybridMultilevel"/>
    <w:tmpl w:val="83468BD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6EF33076"/>
    <w:multiLevelType w:val="hybridMultilevel"/>
    <w:tmpl w:val="B5EA4C4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7BBE7C63"/>
    <w:multiLevelType w:val="hybridMultilevel"/>
    <w:tmpl w:val="77E28A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7DBC7595"/>
    <w:multiLevelType w:val="hybridMultilevel"/>
    <w:tmpl w:val="6B900E5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7E6B19BF"/>
    <w:multiLevelType w:val="hybridMultilevel"/>
    <w:tmpl w:val="7806FEA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1"/>
  </w:num>
  <w:num w:numId="2">
    <w:abstractNumId w:val="1"/>
  </w:num>
  <w:num w:numId="3">
    <w:abstractNumId w:val="5"/>
  </w:num>
  <w:num w:numId="4">
    <w:abstractNumId w:val="18"/>
  </w:num>
  <w:num w:numId="5">
    <w:abstractNumId w:val="10"/>
  </w:num>
  <w:num w:numId="6">
    <w:abstractNumId w:val="6"/>
  </w:num>
  <w:num w:numId="7">
    <w:abstractNumId w:val="0"/>
  </w:num>
  <w:num w:numId="8">
    <w:abstractNumId w:val="3"/>
  </w:num>
  <w:num w:numId="9">
    <w:abstractNumId w:val="17"/>
  </w:num>
  <w:num w:numId="10">
    <w:abstractNumId w:val="2"/>
  </w:num>
  <w:num w:numId="11">
    <w:abstractNumId w:val="14"/>
  </w:num>
  <w:num w:numId="12">
    <w:abstractNumId w:val="8"/>
  </w:num>
  <w:num w:numId="13">
    <w:abstractNumId w:val="15"/>
  </w:num>
  <w:num w:numId="14">
    <w:abstractNumId w:val="7"/>
  </w:num>
  <w:num w:numId="15">
    <w:abstractNumId w:val="12"/>
  </w:num>
  <w:num w:numId="16">
    <w:abstractNumId w:val="4"/>
  </w:num>
  <w:num w:numId="17">
    <w:abstractNumId w:val="16"/>
  </w:num>
  <w:num w:numId="18">
    <w:abstractNumId w:val="9"/>
  </w:num>
  <w:num w:numId="19">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Chemnitz Mortensen">
    <w15:presenceInfo w15:providerId="AD" w15:userId="S-1-5-21-3775757018-3707056186-803730727-158332"/>
  </w15:person>
  <w15:person w15:author="Janne Palomino Dalby">
    <w15:presenceInfo w15:providerId="AD" w15:userId="S-1-5-21-3775757018-3707056186-803730727-158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1115F"/>
    <w:rsid w:val="00021E78"/>
    <w:rsid w:val="00034E0F"/>
    <w:rsid w:val="00066B4A"/>
    <w:rsid w:val="00074146"/>
    <w:rsid w:val="00093915"/>
    <w:rsid w:val="000B7ABE"/>
    <w:rsid w:val="000D3031"/>
    <w:rsid w:val="000F188D"/>
    <w:rsid w:val="0010664E"/>
    <w:rsid w:val="00173AD0"/>
    <w:rsid w:val="00182D38"/>
    <w:rsid w:val="001E25CB"/>
    <w:rsid w:val="001F7B2B"/>
    <w:rsid w:val="00203EA9"/>
    <w:rsid w:val="002169A1"/>
    <w:rsid w:val="0022394D"/>
    <w:rsid w:val="002334C2"/>
    <w:rsid w:val="002A0285"/>
    <w:rsid w:val="002A6FBB"/>
    <w:rsid w:val="002C5F1A"/>
    <w:rsid w:val="002E116D"/>
    <w:rsid w:val="002E6E6A"/>
    <w:rsid w:val="002E73F3"/>
    <w:rsid w:val="00305560"/>
    <w:rsid w:val="00324EBD"/>
    <w:rsid w:val="003273EF"/>
    <w:rsid w:val="00333061"/>
    <w:rsid w:val="00340F62"/>
    <w:rsid w:val="00362163"/>
    <w:rsid w:val="003838CE"/>
    <w:rsid w:val="003C41C1"/>
    <w:rsid w:val="003C5170"/>
    <w:rsid w:val="003E569C"/>
    <w:rsid w:val="0041727B"/>
    <w:rsid w:val="004269A1"/>
    <w:rsid w:val="0043398D"/>
    <w:rsid w:val="004527D5"/>
    <w:rsid w:val="00482908"/>
    <w:rsid w:val="00495485"/>
    <w:rsid w:val="004976A8"/>
    <w:rsid w:val="004A69B6"/>
    <w:rsid w:val="004C001C"/>
    <w:rsid w:val="004D4FD7"/>
    <w:rsid w:val="004E1154"/>
    <w:rsid w:val="004E2824"/>
    <w:rsid w:val="004E5F58"/>
    <w:rsid w:val="004E6D1B"/>
    <w:rsid w:val="004F1CF7"/>
    <w:rsid w:val="0051526B"/>
    <w:rsid w:val="00581ADA"/>
    <w:rsid w:val="005B6B22"/>
    <w:rsid w:val="005C39AF"/>
    <w:rsid w:val="005C4817"/>
    <w:rsid w:val="005C54B0"/>
    <w:rsid w:val="005E1CBA"/>
    <w:rsid w:val="005F7B5B"/>
    <w:rsid w:val="00617D48"/>
    <w:rsid w:val="0066400B"/>
    <w:rsid w:val="00677A6C"/>
    <w:rsid w:val="0068647D"/>
    <w:rsid w:val="006A6570"/>
    <w:rsid w:val="006D620D"/>
    <w:rsid w:val="006E0B93"/>
    <w:rsid w:val="006F0539"/>
    <w:rsid w:val="006F7017"/>
    <w:rsid w:val="00710273"/>
    <w:rsid w:val="00726B87"/>
    <w:rsid w:val="00741F90"/>
    <w:rsid w:val="00763A4A"/>
    <w:rsid w:val="00772CFF"/>
    <w:rsid w:val="007924BC"/>
    <w:rsid w:val="007A5237"/>
    <w:rsid w:val="007B77DC"/>
    <w:rsid w:val="007D2987"/>
    <w:rsid w:val="007E480D"/>
    <w:rsid w:val="00800F4A"/>
    <w:rsid w:val="0080210E"/>
    <w:rsid w:val="00814247"/>
    <w:rsid w:val="00854ABC"/>
    <w:rsid w:val="00862E91"/>
    <w:rsid w:val="00863CF1"/>
    <w:rsid w:val="0087466C"/>
    <w:rsid w:val="00884BA6"/>
    <w:rsid w:val="008909CB"/>
    <w:rsid w:val="008A1632"/>
    <w:rsid w:val="008B66F1"/>
    <w:rsid w:val="008E0BCB"/>
    <w:rsid w:val="008F07A2"/>
    <w:rsid w:val="008F3B21"/>
    <w:rsid w:val="009050E8"/>
    <w:rsid w:val="0094538F"/>
    <w:rsid w:val="00946529"/>
    <w:rsid w:val="00975E50"/>
    <w:rsid w:val="009A5D30"/>
    <w:rsid w:val="009B3E0B"/>
    <w:rsid w:val="009D13E6"/>
    <w:rsid w:val="009E5FE1"/>
    <w:rsid w:val="009E6A7B"/>
    <w:rsid w:val="009F704D"/>
    <w:rsid w:val="00A17153"/>
    <w:rsid w:val="00A23A6C"/>
    <w:rsid w:val="00A343DF"/>
    <w:rsid w:val="00A3502F"/>
    <w:rsid w:val="00A61CB5"/>
    <w:rsid w:val="00A72210"/>
    <w:rsid w:val="00A87999"/>
    <w:rsid w:val="00A9302D"/>
    <w:rsid w:val="00AA55D4"/>
    <w:rsid w:val="00AF53F5"/>
    <w:rsid w:val="00B05F4A"/>
    <w:rsid w:val="00B1286C"/>
    <w:rsid w:val="00B160E6"/>
    <w:rsid w:val="00B218CB"/>
    <w:rsid w:val="00B23908"/>
    <w:rsid w:val="00B32D12"/>
    <w:rsid w:val="00B3304E"/>
    <w:rsid w:val="00B51B1A"/>
    <w:rsid w:val="00B64B5D"/>
    <w:rsid w:val="00B76E71"/>
    <w:rsid w:val="00BD0347"/>
    <w:rsid w:val="00BD2E68"/>
    <w:rsid w:val="00BF6548"/>
    <w:rsid w:val="00C15319"/>
    <w:rsid w:val="00C3587C"/>
    <w:rsid w:val="00C56D07"/>
    <w:rsid w:val="00CC2410"/>
    <w:rsid w:val="00D0757C"/>
    <w:rsid w:val="00D50962"/>
    <w:rsid w:val="00DD0B2E"/>
    <w:rsid w:val="00E43B53"/>
    <w:rsid w:val="00E54190"/>
    <w:rsid w:val="00E65E47"/>
    <w:rsid w:val="00E755E1"/>
    <w:rsid w:val="00E760AB"/>
    <w:rsid w:val="00E93E5B"/>
    <w:rsid w:val="00EA5803"/>
    <w:rsid w:val="00EF1D7B"/>
    <w:rsid w:val="00EF2018"/>
    <w:rsid w:val="00F116F1"/>
    <w:rsid w:val="00F36DA5"/>
    <w:rsid w:val="00F42530"/>
    <w:rsid w:val="00F523EE"/>
    <w:rsid w:val="00F55173"/>
    <w:rsid w:val="00F94694"/>
    <w:rsid w:val="00FA792F"/>
    <w:rsid w:val="00FB0F60"/>
    <w:rsid w:val="00FB3076"/>
    <w:rsid w:val="00FC10E6"/>
    <w:rsid w:val="00FC5569"/>
    <w:rsid w:val="00FF24EC"/>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889B6F3"/>
  <w15:chartTrackingRefBased/>
  <w15:docId w15:val="{0D9C110B-9BCC-48A7-A88C-4E44FA935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semiHidden/>
    <w:unhideWhenUsed/>
    <w:rsid w:val="00362163"/>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362163"/>
    <w:rPr>
      <w:rFonts w:ascii="Segoe UI" w:hAnsi="Segoe UI" w:cs="Segoe UI"/>
      <w:sz w:val="18"/>
      <w:szCs w:val="18"/>
    </w:rPr>
  </w:style>
  <w:style w:type="character" w:styleId="Kommentarhenvisning">
    <w:name w:val="annotation reference"/>
    <w:basedOn w:val="Standardskrifttypeiafsnit"/>
    <w:uiPriority w:val="99"/>
    <w:semiHidden/>
    <w:unhideWhenUsed/>
    <w:rsid w:val="00E760AB"/>
    <w:rPr>
      <w:sz w:val="16"/>
      <w:szCs w:val="16"/>
    </w:rPr>
  </w:style>
  <w:style w:type="paragraph" w:styleId="Kommentartekst">
    <w:name w:val="annotation text"/>
    <w:basedOn w:val="Normal"/>
    <w:link w:val="KommentartekstTegn"/>
    <w:uiPriority w:val="99"/>
    <w:semiHidden/>
    <w:unhideWhenUsed/>
    <w:rsid w:val="00E760AB"/>
    <w:pPr>
      <w:spacing w:line="240" w:lineRule="auto"/>
    </w:pPr>
  </w:style>
  <w:style w:type="character" w:customStyle="1" w:styleId="KommentartekstTegn">
    <w:name w:val="Kommentartekst Tegn"/>
    <w:basedOn w:val="Standardskrifttypeiafsnit"/>
    <w:link w:val="Kommentartekst"/>
    <w:uiPriority w:val="99"/>
    <w:semiHidden/>
    <w:rsid w:val="00E760AB"/>
  </w:style>
  <w:style w:type="paragraph" w:styleId="Kommentaremne">
    <w:name w:val="annotation subject"/>
    <w:basedOn w:val="Kommentartekst"/>
    <w:next w:val="Kommentartekst"/>
    <w:link w:val="KommentaremneTegn"/>
    <w:uiPriority w:val="99"/>
    <w:semiHidden/>
    <w:unhideWhenUsed/>
    <w:rsid w:val="00E760AB"/>
    <w:rPr>
      <w:b/>
      <w:bCs/>
    </w:rPr>
  </w:style>
  <w:style w:type="character" w:customStyle="1" w:styleId="KommentaremneTegn">
    <w:name w:val="Kommentaremne Tegn"/>
    <w:basedOn w:val="KommentartekstTegn"/>
    <w:link w:val="Kommentaremne"/>
    <w:uiPriority w:val="99"/>
    <w:semiHidden/>
    <w:rsid w:val="00E760AB"/>
    <w:rPr>
      <w:b/>
      <w:bCs/>
    </w:rPr>
  </w:style>
  <w:style w:type="paragraph" w:styleId="Sidehoved">
    <w:name w:val="header"/>
    <w:basedOn w:val="Normal"/>
    <w:link w:val="SidehovedTegn"/>
    <w:uiPriority w:val="99"/>
    <w:unhideWhenUsed/>
    <w:rsid w:val="008B66F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8B66F1"/>
  </w:style>
  <w:style w:type="paragraph" w:styleId="Sidefod">
    <w:name w:val="footer"/>
    <w:basedOn w:val="Normal"/>
    <w:link w:val="SidefodTegn"/>
    <w:uiPriority w:val="99"/>
    <w:unhideWhenUsed/>
    <w:rsid w:val="008B66F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8B66F1"/>
  </w:style>
  <w:style w:type="paragraph" w:styleId="Listeafsnit">
    <w:name w:val="List Paragraph"/>
    <w:basedOn w:val="Normal"/>
    <w:uiPriority w:val="34"/>
    <w:qFormat/>
    <w:rsid w:val="00A72210"/>
    <w:pPr>
      <w:ind w:left="720"/>
      <w:contextualSpacing/>
    </w:pPr>
  </w:style>
  <w:style w:type="table" w:styleId="Tabel-Gitter">
    <w:name w:val="Table Grid"/>
    <w:basedOn w:val="Tabel-Normal"/>
    <w:uiPriority w:val="59"/>
    <w:rsid w:val="00C358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D2E68"/>
    <w:pPr>
      <w:autoSpaceDE w:val="0"/>
      <w:autoSpaceDN w:val="0"/>
      <w:adjustRightInd w:val="0"/>
      <w:spacing w:after="0" w:line="240" w:lineRule="auto"/>
    </w:pPr>
    <w:rPr>
      <w:rFonts w:ascii="Calibri" w:hAnsi="Calibri" w:cs="Calibri"/>
      <w:color w:val="000000"/>
      <w:sz w:val="24"/>
      <w:szCs w:val="24"/>
    </w:rPr>
  </w:style>
  <w:style w:type="paragraph" w:styleId="Almindeligtekst">
    <w:name w:val="Plain Text"/>
    <w:basedOn w:val="Normal"/>
    <w:link w:val="AlmindeligtekstTegn"/>
    <w:uiPriority w:val="99"/>
    <w:semiHidden/>
    <w:unhideWhenUsed/>
    <w:rsid w:val="00D50962"/>
    <w:pPr>
      <w:spacing w:after="0" w:line="240" w:lineRule="auto"/>
    </w:pPr>
    <w:rPr>
      <w:rFonts w:eastAsia="Times New Roman" w:cs="Times New Roman"/>
      <w:szCs w:val="21"/>
      <w:lang w:eastAsia="da-DK"/>
    </w:rPr>
  </w:style>
  <w:style w:type="character" w:customStyle="1" w:styleId="AlmindeligtekstTegn">
    <w:name w:val="Almindelig tekst Tegn"/>
    <w:basedOn w:val="Standardskrifttypeiafsnit"/>
    <w:link w:val="Almindeligtekst"/>
    <w:uiPriority w:val="99"/>
    <w:semiHidden/>
    <w:rsid w:val="00D50962"/>
    <w:rPr>
      <w:rFonts w:eastAsia="Times New Roman" w:cs="Times New Roman"/>
      <w:szCs w:val="21"/>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0712">
      <w:bodyDiv w:val="1"/>
      <w:marLeft w:val="0"/>
      <w:marRight w:val="0"/>
      <w:marTop w:val="0"/>
      <w:marBottom w:val="0"/>
      <w:divBdr>
        <w:top w:val="none" w:sz="0" w:space="0" w:color="auto"/>
        <w:left w:val="none" w:sz="0" w:space="0" w:color="auto"/>
        <w:bottom w:val="none" w:sz="0" w:space="0" w:color="auto"/>
        <w:right w:val="none" w:sz="0" w:space="0" w:color="auto"/>
      </w:divBdr>
    </w:div>
    <w:div w:id="48961285">
      <w:bodyDiv w:val="1"/>
      <w:marLeft w:val="0"/>
      <w:marRight w:val="0"/>
      <w:marTop w:val="0"/>
      <w:marBottom w:val="0"/>
      <w:divBdr>
        <w:top w:val="none" w:sz="0" w:space="0" w:color="auto"/>
        <w:left w:val="none" w:sz="0" w:space="0" w:color="auto"/>
        <w:bottom w:val="none" w:sz="0" w:space="0" w:color="auto"/>
        <w:right w:val="none" w:sz="0" w:space="0" w:color="auto"/>
      </w:divBdr>
    </w:div>
    <w:div w:id="130178814">
      <w:bodyDiv w:val="1"/>
      <w:marLeft w:val="0"/>
      <w:marRight w:val="0"/>
      <w:marTop w:val="0"/>
      <w:marBottom w:val="0"/>
      <w:divBdr>
        <w:top w:val="none" w:sz="0" w:space="0" w:color="auto"/>
        <w:left w:val="none" w:sz="0" w:space="0" w:color="auto"/>
        <w:bottom w:val="none" w:sz="0" w:space="0" w:color="auto"/>
        <w:right w:val="none" w:sz="0" w:space="0" w:color="auto"/>
      </w:divBdr>
    </w:div>
    <w:div w:id="362173824">
      <w:bodyDiv w:val="1"/>
      <w:marLeft w:val="0"/>
      <w:marRight w:val="0"/>
      <w:marTop w:val="0"/>
      <w:marBottom w:val="0"/>
      <w:divBdr>
        <w:top w:val="none" w:sz="0" w:space="0" w:color="auto"/>
        <w:left w:val="none" w:sz="0" w:space="0" w:color="auto"/>
        <w:bottom w:val="none" w:sz="0" w:space="0" w:color="auto"/>
        <w:right w:val="none" w:sz="0" w:space="0" w:color="auto"/>
      </w:divBdr>
    </w:div>
    <w:div w:id="454830568">
      <w:bodyDiv w:val="1"/>
      <w:marLeft w:val="0"/>
      <w:marRight w:val="0"/>
      <w:marTop w:val="0"/>
      <w:marBottom w:val="0"/>
      <w:divBdr>
        <w:top w:val="none" w:sz="0" w:space="0" w:color="auto"/>
        <w:left w:val="none" w:sz="0" w:space="0" w:color="auto"/>
        <w:bottom w:val="none" w:sz="0" w:space="0" w:color="auto"/>
        <w:right w:val="none" w:sz="0" w:space="0" w:color="auto"/>
      </w:divBdr>
    </w:div>
    <w:div w:id="768426139">
      <w:bodyDiv w:val="1"/>
      <w:marLeft w:val="0"/>
      <w:marRight w:val="0"/>
      <w:marTop w:val="0"/>
      <w:marBottom w:val="0"/>
      <w:divBdr>
        <w:top w:val="none" w:sz="0" w:space="0" w:color="auto"/>
        <w:left w:val="none" w:sz="0" w:space="0" w:color="auto"/>
        <w:bottom w:val="none" w:sz="0" w:space="0" w:color="auto"/>
        <w:right w:val="none" w:sz="0" w:space="0" w:color="auto"/>
      </w:divBdr>
    </w:div>
    <w:div w:id="779031188">
      <w:bodyDiv w:val="1"/>
      <w:marLeft w:val="0"/>
      <w:marRight w:val="0"/>
      <w:marTop w:val="0"/>
      <w:marBottom w:val="0"/>
      <w:divBdr>
        <w:top w:val="none" w:sz="0" w:space="0" w:color="auto"/>
        <w:left w:val="none" w:sz="0" w:space="0" w:color="auto"/>
        <w:bottom w:val="none" w:sz="0" w:space="0" w:color="auto"/>
        <w:right w:val="none" w:sz="0" w:space="0" w:color="auto"/>
      </w:divBdr>
    </w:div>
    <w:div w:id="915361510">
      <w:bodyDiv w:val="1"/>
      <w:marLeft w:val="0"/>
      <w:marRight w:val="0"/>
      <w:marTop w:val="0"/>
      <w:marBottom w:val="0"/>
      <w:divBdr>
        <w:top w:val="none" w:sz="0" w:space="0" w:color="auto"/>
        <w:left w:val="none" w:sz="0" w:space="0" w:color="auto"/>
        <w:bottom w:val="none" w:sz="0" w:space="0" w:color="auto"/>
        <w:right w:val="none" w:sz="0" w:space="0" w:color="auto"/>
      </w:divBdr>
    </w:div>
    <w:div w:id="943726145">
      <w:bodyDiv w:val="1"/>
      <w:marLeft w:val="0"/>
      <w:marRight w:val="0"/>
      <w:marTop w:val="0"/>
      <w:marBottom w:val="0"/>
      <w:divBdr>
        <w:top w:val="none" w:sz="0" w:space="0" w:color="auto"/>
        <w:left w:val="none" w:sz="0" w:space="0" w:color="auto"/>
        <w:bottom w:val="none" w:sz="0" w:space="0" w:color="auto"/>
        <w:right w:val="none" w:sz="0" w:space="0" w:color="auto"/>
      </w:divBdr>
    </w:div>
    <w:div w:id="1000961100">
      <w:bodyDiv w:val="1"/>
      <w:marLeft w:val="0"/>
      <w:marRight w:val="0"/>
      <w:marTop w:val="0"/>
      <w:marBottom w:val="0"/>
      <w:divBdr>
        <w:top w:val="none" w:sz="0" w:space="0" w:color="auto"/>
        <w:left w:val="none" w:sz="0" w:space="0" w:color="auto"/>
        <w:bottom w:val="none" w:sz="0" w:space="0" w:color="auto"/>
        <w:right w:val="none" w:sz="0" w:space="0" w:color="auto"/>
      </w:divBdr>
    </w:div>
    <w:div w:id="1067725266">
      <w:bodyDiv w:val="1"/>
      <w:marLeft w:val="0"/>
      <w:marRight w:val="0"/>
      <w:marTop w:val="0"/>
      <w:marBottom w:val="0"/>
      <w:divBdr>
        <w:top w:val="none" w:sz="0" w:space="0" w:color="auto"/>
        <w:left w:val="none" w:sz="0" w:space="0" w:color="auto"/>
        <w:bottom w:val="none" w:sz="0" w:space="0" w:color="auto"/>
        <w:right w:val="none" w:sz="0" w:space="0" w:color="auto"/>
      </w:divBdr>
    </w:div>
    <w:div w:id="1071274332">
      <w:bodyDiv w:val="1"/>
      <w:marLeft w:val="0"/>
      <w:marRight w:val="0"/>
      <w:marTop w:val="0"/>
      <w:marBottom w:val="0"/>
      <w:divBdr>
        <w:top w:val="none" w:sz="0" w:space="0" w:color="auto"/>
        <w:left w:val="none" w:sz="0" w:space="0" w:color="auto"/>
        <w:bottom w:val="none" w:sz="0" w:space="0" w:color="auto"/>
        <w:right w:val="none" w:sz="0" w:space="0" w:color="auto"/>
      </w:divBdr>
    </w:div>
    <w:div w:id="1156066866">
      <w:bodyDiv w:val="1"/>
      <w:marLeft w:val="0"/>
      <w:marRight w:val="0"/>
      <w:marTop w:val="0"/>
      <w:marBottom w:val="0"/>
      <w:divBdr>
        <w:top w:val="none" w:sz="0" w:space="0" w:color="auto"/>
        <w:left w:val="none" w:sz="0" w:space="0" w:color="auto"/>
        <w:bottom w:val="none" w:sz="0" w:space="0" w:color="auto"/>
        <w:right w:val="none" w:sz="0" w:space="0" w:color="auto"/>
      </w:divBdr>
    </w:div>
    <w:div w:id="1180386582">
      <w:bodyDiv w:val="1"/>
      <w:marLeft w:val="0"/>
      <w:marRight w:val="0"/>
      <w:marTop w:val="0"/>
      <w:marBottom w:val="0"/>
      <w:divBdr>
        <w:top w:val="none" w:sz="0" w:space="0" w:color="auto"/>
        <w:left w:val="none" w:sz="0" w:space="0" w:color="auto"/>
        <w:bottom w:val="none" w:sz="0" w:space="0" w:color="auto"/>
        <w:right w:val="none" w:sz="0" w:space="0" w:color="auto"/>
      </w:divBdr>
    </w:div>
    <w:div w:id="1314991483">
      <w:bodyDiv w:val="1"/>
      <w:marLeft w:val="0"/>
      <w:marRight w:val="0"/>
      <w:marTop w:val="0"/>
      <w:marBottom w:val="0"/>
      <w:divBdr>
        <w:top w:val="none" w:sz="0" w:space="0" w:color="auto"/>
        <w:left w:val="none" w:sz="0" w:space="0" w:color="auto"/>
        <w:bottom w:val="none" w:sz="0" w:space="0" w:color="auto"/>
        <w:right w:val="none" w:sz="0" w:space="0" w:color="auto"/>
      </w:divBdr>
    </w:div>
    <w:div w:id="1331451146">
      <w:bodyDiv w:val="1"/>
      <w:marLeft w:val="0"/>
      <w:marRight w:val="0"/>
      <w:marTop w:val="0"/>
      <w:marBottom w:val="0"/>
      <w:divBdr>
        <w:top w:val="none" w:sz="0" w:space="0" w:color="auto"/>
        <w:left w:val="none" w:sz="0" w:space="0" w:color="auto"/>
        <w:bottom w:val="none" w:sz="0" w:space="0" w:color="auto"/>
        <w:right w:val="none" w:sz="0" w:space="0" w:color="auto"/>
      </w:divBdr>
    </w:div>
    <w:div w:id="1336226592">
      <w:bodyDiv w:val="1"/>
      <w:marLeft w:val="0"/>
      <w:marRight w:val="0"/>
      <w:marTop w:val="0"/>
      <w:marBottom w:val="0"/>
      <w:divBdr>
        <w:top w:val="none" w:sz="0" w:space="0" w:color="auto"/>
        <w:left w:val="none" w:sz="0" w:space="0" w:color="auto"/>
        <w:bottom w:val="none" w:sz="0" w:space="0" w:color="auto"/>
        <w:right w:val="none" w:sz="0" w:space="0" w:color="auto"/>
      </w:divBdr>
    </w:div>
    <w:div w:id="1350639533">
      <w:bodyDiv w:val="1"/>
      <w:marLeft w:val="0"/>
      <w:marRight w:val="0"/>
      <w:marTop w:val="0"/>
      <w:marBottom w:val="0"/>
      <w:divBdr>
        <w:top w:val="none" w:sz="0" w:space="0" w:color="auto"/>
        <w:left w:val="none" w:sz="0" w:space="0" w:color="auto"/>
        <w:bottom w:val="none" w:sz="0" w:space="0" w:color="auto"/>
        <w:right w:val="none" w:sz="0" w:space="0" w:color="auto"/>
      </w:divBdr>
    </w:div>
    <w:div w:id="1399598618">
      <w:bodyDiv w:val="1"/>
      <w:marLeft w:val="0"/>
      <w:marRight w:val="0"/>
      <w:marTop w:val="0"/>
      <w:marBottom w:val="0"/>
      <w:divBdr>
        <w:top w:val="none" w:sz="0" w:space="0" w:color="auto"/>
        <w:left w:val="none" w:sz="0" w:space="0" w:color="auto"/>
        <w:bottom w:val="none" w:sz="0" w:space="0" w:color="auto"/>
        <w:right w:val="none" w:sz="0" w:space="0" w:color="auto"/>
      </w:divBdr>
    </w:div>
    <w:div w:id="1443646358">
      <w:bodyDiv w:val="1"/>
      <w:marLeft w:val="0"/>
      <w:marRight w:val="0"/>
      <w:marTop w:val="0"/>
      <w:marBottom w:val="0"/>
      <w:divBdr>
        <w:top w:val="none" w:sz="0" w:space="0" w:color="auto"/>
        <w:left w:val="none" w:sz="0" w:space="0" w:color="auto"/>
        <w:bottom w:val="none" w:sz="0" w:space="0" w:color="auto"/>
        <w:right w:val="none" w:sz="0" w:space="0" w:color="auto"/>
      </w:divBdr>
    </w:div>
    <w:div w:id="1485900433">
      <w:bodyDiv w:val="1"/>
      <w:marLeft w:val="0"/>
      <w:marRight w:val="0"/>
      <w:marTop w:val="0"/>
      <w:marBottom w:val="0"/>
      <w:divBdr>
        <w:top w:val="none" w:sz="0" w:space="0" w:color="auto"/>
        <w:left w:val="none" w:sz="0" w:space="0" w:color="auto"/>
        <w:bottom w:val="none" w:sz="0" w:space="0" w:color="auto"/>
        <w:right w:val="none" w:sz="0" w:space="0" w:color="auto"/>
      </w:divBdr>
    </w:div>
    <w:div w:id="1516068741">
      <w:bodyDiv w:val="1"/>
      <w:marLeft w:val="0"/>
      <w:marRight w:val="0"/>
      <w:marTop w:val="0"/>
      <w:marBottom w:val="0"/>
      <w:divBdr>
        <w:top w:val="none" w:sz="0" w:space="0" w:color="auto"/>
        <w:left w:val="none" w:sz="0" w:space="0" w:color="auto"/>
        <w:bottom w:val="none" w:sz="0" w:space="0" w:color="auto"/>
        <w:right w:val="none" w:sz="0" w:space="0" w:color="auto"/>
      </w:divBdr>
    </w:div>
    <w:div w:id="1543446839">
      <w:bodyDiv w:val="1"/>
      <w:marLeft w:val="0"/>
      <w:marRight w:val="0"/>
      <w:marTop w:val="0"/>
      <w:marBottom w:val="0"/>
      <w:divBdr>
        <w:top w:val="none" w:sz="0" w:space="0" w:color="auto"/>
        <w:left w:val="none" w:sz="0" w:space="0" w:color="auto"/>
        <w:bottom w:val="none" w:sz="0" w:space="0" w:color="auto"/>
        <w:right w:val="none" w:sz="0" w:space="0" w:color="auto"/>
      </w:divBdr>
    </w:div>
    <w:div w:id="1554805555">
      <w:bodyDiv w:val="1"/>
      <w:marLeft w:val="0"/>
      <w:marRight w:val="0"/>
      <w:marTop w:val="0"/>
      <w:marBottom w:val="0"/>
      <w:divBdr>
        <w:top w:val="none" w:sz="0" w:space="0" w:color="auto"/>
        <w:left w:val="none" w:sz="0" w:space="0" w:color="auto"/>
        <w:bottom w:val="none" w:sz="0" w:space="0" w:color="auto"/>
        <w:right w:val="none" w:sz="0" w:space="0" w:color="auto"/>
      </w:divBdr>
    </w:div>
    <w:div w:id="1592396630">
      <w:bodyDiv w:val="1"/>
      <w:marLeft w:val="0"/>
      <w:marRight w:val="0"/>
      <w:marTop w:val="0"/>
      <w:marBottom w:val="0"/>
      <w:divBdr>
        <w:top w:val="none" w:sz="0" w:space="0" w:color="auto"/>
        <w:left w:val="none" w:sz="0" w:space="0" w:color="auto"/>
        <w:bottom w:val="none" w:sz="0" w:space="0" w:color="auto"/>
        <w:right w:val="none" w:sz="0" w:space="0" w:color="auto"/>
      </w:divBdr>
    </w:div>
    <w:div w:id="1679308554">
      <w:bodyDiv w:val="1"/>
      <w:marLeft w:val="0"/>
      <w:marRight w:val="0"/>
      <w:marTop w:val="0"/>
      <w:marBottom w:val="0"/>
      <w:divBdr>
        <w:top w:val="none" w:sz="0" w:space="0" w:color="auto"/>
        <w:left w:val="none" w:sz="0" w:space="0" w:color="auto"/>
        <w:bottom w:val="none" w:sz="0" w:space="0" w:color="auto"/>
        <w:right w:val="none" w:sz="0" w:space="0" w:color="auto"/>
      </w:divBdr>
    </w:div>
    <w:div w:id="1730155891">
      <w:bodyDiv w:val="1"/>
      <w:marLeft w:val="0"/>
      <w:marRight w:val="0"/>
      <w:marTop w:val="0"/>
      <w:marBottom w:val="0"/>
      <w:divBdr>
        <w:top w:val="none" w:sz="0" w:space="0" w:color="auto"/>
        <w:left w:val="none" w:sz="0" w:space="0" w:color="auto"/>
        <w:bottom w:val="none" w:sz="0" w:space="0" w:color="auto"/>
        <w:right w:val="none" w:sz="0" w:space="0" w:color="auto"/>
      </w:divBdr>
    </w:div>
    <w:div w:id="1831556550">
      <w:bodyDiv w:val="1"/>
      <w:marLeft w:val="0"/>
      <w:marRight w:val="0"/>
      <w:marTop w:val="0"/>
      <w:marBottom w:val="0"/>
      <w:divBdr>
        <w:top w:val="none" w:sz="0" w:space="0" w:color="auto"/>
        <w:left w:val="none" w:sz="0" w:space="0" w:color="auto"/>
        <w:bottom w:val="none" w:sz="0" w:space="0" w:color="auto"/>
        <w:right w:val="none" w:sz="0" w:space="0" w:color="auto"/>
      </w:divBdr>
    </w:div>
    <w:div w:id="1871067184">
      <w:bodyDiv w:val="1"/>
      <w:marLeft w:val="0"/>
      <w:marRight w:val="0"/>
      <w:marTop w:val="0"/>
      <w:marBottom w:val="0"/>
      <w:divBdr>
        <w:top w:val="none" w:sz="0" w:space="0" w:color="auto"/>
        <w:left w:val="none" w:sz="0" w:space="0" w:color="auto"/>
        <w:bottom w:val="none" w:sz="0" w:space="0" w:color="auto"/>
        <w:right w:val="none" w:sz="0" w:space="0" w:color="auto"/>
      </w:divBdr>
    </w:div>
    <w:div w:id="1935674169">
      <w:bodyDiv w:val="1"/>
      <w:marLeft w:val="0"/>
      <w:marRight w:val="0"/>
      <w:marTop w:val="0"/>
      <w:marBottom w:val="0"/>
      <w:divBdr>
        <w:top w:val="none" w:sz="0" w:space="0" w:color="auto"/>
        <w:left w:val="none" w:sz="0" w:space="0" w:color="auto"/>
        <w:bottom w:val="none" w:sz="0" w:space="0" w:color="auto"/>
        <w:right w:val="none" w:sz="0" w:space="0" w:color="auto"/>
      </w:divBdr>
    </w:div>
    <w:div w:id="1968050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992FA-F2EA-4146-AFD6-25A4B95C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2855</Words>
  <Characters>17421</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Company>Udenrigsministeriet</Company>
  <LinksUpToDate>false</LinksUpToDate>
  <CharactersWithSpaces>20236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Mads Nørgaard Larsen</dc:creator>
  <cp:keywords/>
  <dc:description/>
  <cp:lastModifiedBy>Martin Chemnitz Mortensen</cp:lastModifiedBy>
  <cp:revision>2</cp:revision>
  <cp:lastPrinted>2019-02-27T12:02:00Z</cp:lastPrinted>
  <dcterms:created xsi:type="dcterms:W3CDTF">2019-07-09T09:52:00Z</dcterms:created>
  <dcterms:modified xsi:type="dcterms:W3CDTF">2019-07-09T09:52:00Z</dcterms:modified>
</cp:coreProperties>
</file>